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D2077" w14:textId="77777777" w:rsidR="00C4385C" w:rsidRPr="00795BAC" w:rsidRDefault="00C4385C" w:rsidP="00752E1C">
      <w:pPr>
        <w:tabs>
          <w:tab w:val="left" w:pos="2023"/>
        </w:tabs>
        <w:spacing w:line="276" w:lineRule="auto"/>
        <w:rPr>
          <w:b/>
          <w:bCs/>
          <w:sz w:val="22"/>
          <w:szCs w:val="22"/>
        </w:rPr>
      </w:pPr>
    </w:p>
    <w:p w14:paraId="35E3645A" w14:textId="77777777" w:rsidR="00E0255D" w:rsidRPr="00795BAC" w:rsidRDefault="00E0255D" w:rsidP="00E0255D">
      <w:pPr>
        <w:jc w:val="center"/>
        <w:rPr>
          <w:b/>
          <w:sz w:val="22"/>
          <w:szCs w:val="22"/>
        </w:rPr>
      </w:pPr>
      <w:r w:rsidRPr="00795BAC">
        <w:rPr>
          <w:b/>
          <w:sz w:val="22"/>
          <w:szCs w:val="22"/>
        </w:rPr>
        <w:t>FI</w:t>
      </w:r>
      <w:r w:rsidR="00C4385C" w:rsidRPr="00795BAC">
        <w:rPr>
          <w:b/>
          <w:sz w:val="22"/>
          <w:szCs w:val="22"/>
        </w:rPr>
        <w:t>Ș</w:t>
      </w:r>
      <w:r w:rsidRPr="00795BAC">
        <w:rPr>
          <w:b/>
          <w:sz w:val="22"/>
          <w:szCs w:val="22"/>
        </w:rPr>
        <w:t>A DISCIPLINEI</w:t>
      </w:r>
    </w:p>
    <w:p w14:paraId="6F8D928E" w14:textId="77777777" w:rsidR="00C4385C" w:rsidRPr="00795BAC" w:rsidRDefault="00C4385C" w:rsidP="00C4385C">
      <w:pPr>
        <w:rPr>
          <w:b/>
          <w:sz w:val="22"/>
          <w:szCs w:val="22"/>
        </w:rPr>
      </w:pPr>
    </w:p>
    <w:p w14:paraId="253C44D4" w14:textId="77777777" w:rsidR="00E0255D" w:rsidRPr="00795BA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  <w:sz w:val="22"/>
          <w:szCs w:val="22"/>
        </w:rPr>
      </w:pPr>
      <w:r w:rsidRPr="00795BAC">
        <w:rPr>
          <w:b/>
          <w:sz w:val="22"/>
          <w:szCs w:val="22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795BAC" w14:paraId="33B94540" w14:textId="77777777" w:rsidTr="00080D22">
        <w:tc>
          <w:tcPr>
            <w:tcW w:w="1907" w:type="pct"/>
            <w:vAlign w:val="center"/>
          </w:tcPr>
          <w:p w14:paraId="14293A95" w14:textId="77777777" w:rsidR="00E0255D" w:rsidRPr="00795BAC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Institu</w:t>
            </w:r>
            <w:r w:rsidR="00C4385C" w:rsidRPr="00795BAC">
              <w:rPr>
                <w:rFonts w:ascii="Times New Roman" w:hAnsi="Times New Roman"/>
                <w:lang w:val="ro-RO"/>
              </w:rPr>
              <w:t>ț</w:t>
            </w:r>
            <w:r w:rsidRPr="00795BAC">
              <w:rPr>
                <w:rFonts w:ascii="Times New Roman" w:hAnsi="Times New Roman"/>
                <w:lang w:val="ro-RO"/>
              </w:rPr>
              <w:t>ia de învă</w:t>
            </w:r>
            <w:r w:rsidR="00C4385C" w:rsidRPr="00795BAC">
              <w:rPr>
                <w:rFonts w:ascii="Times New Roman" w:hAnsi="Times New Roman"/>
                <w:lang w:val="ro-RO"/>
              </w:rPr>
              <w:t>ț</w:t>
            </w:r>
            <w:r w:rsidRPr="00795BAC">
              <w:rPr>
                <w:rFonts w:ascii="Times New Roman" w:hAnsi="Times New Roman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0CB91723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Universitatea de Vest din Timi</w:t>
            </w:r>
            <w:r w:rsidR="00C4385C" w:rsidRPr="00795BAC">
              <w:rPr>
                <w:rFonts w:ascii="Times New Roman" w:hAnsi="Times New Roman"/>
                <w:lang w:val="ro-RO"/>
              </w:rPr>
              <w:t>ș</w:t>
            </w:r>
            <w:r w:rsidRPr="00795BAC">
              <w:rPr>
                <w:rFonts w:ascii="Times New Roman" w:hAnsi="Times New Roman"/>
                <w:lang w:val="ro-RO"/>
              </w:rPr>
              <w:t>oara</w:t>
            </w:r>
          </w:p>
        </w:tc>
      </w:tr>
      <w:tr w:rsidR="00E0255D" w:rsidRPr="00795BAC" w14:paraId="2AE3D011" w14:textId="77777777" w:rsidTr="00080D22">
        <w:tc>
          <w:tcPr>
            <w:tcW w:w="1907" w:type="pct"/>
            <w:vAlign w:val="center"/>
          </w:tcPr>
          <w:p w14:paraId="65A2702E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23B67CF0" w14:textId="08CDC68B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Facultatea de Psihologie</w:t>
            </w:r>
            <w:r w:rsidR="00795BAC">
              <w:rPr>
                <w:rFonts w:ascii="Times New Roman" w:hAnsi="Times New Roman"/>
                <w:lang w:val="ro-RO"/>
              </w:rPr>
              <w:t xml:space="preserve"> și Științe ale Educației</w:t>
            </w:r>
          </w:p>
        </w:tc>
      </w:tr>
      <w:tr w:rsidR="00E0255D" w:rsidRPr="00795BAC" w14:paraId="7780D1A8" w14:textId="77777777" w:rsidTr="00080D22">
        <w:tc>
          <w:tcPr>
            <w:tcW w:w="1907" w:type="pct"/>
            <w:vAlign w:val="center"/>
          </w:tcPr>
          <w:p w14:paraId="00B1DD98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8EB349" w14:textId="77777777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Psihologie</w:t>
            </w:r>
          </w:p>
        </w:tc>
      </w:tr>
      <w:tr w:rsidR="00E0255D" w:rsidRPr="00795BAC" w14:paraId="235E9C5A" w14:textId="77777777" w:rsidTr="00080D22">
        <w:tc>
          <w:tcPr>
            <w:tcW w:w="1907" w:type="pct"/>
            <w:vAlign w:val="center"/>
          </w:tcPr>
          <w:p w14:paraId="23F8130B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7EFF4DF5" w14:textId="77777777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Psihologie</w:t>
            </w:r>
          </w:p>
        </w:tc>
      </w:tr>
      <w:tr w:rsidR="00E0255D" w:rsidRPr="00795BAC" w14:paraId="2AECE2D6" w14:textId="77777777" w:rsidTr="00080D22">
        <w:tc>
          <w:tcPr>
            <w:tcW w:w="1907" w:type="pct"/>
            <w:vAlign w:val="center"/>
          </w:tcPr>
          <w:p w14:paraId="7FA0F558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5CF12A34" w14:textId="77777777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Master</w:t>
            </w:r>
          </w:p>
        </w:tc>
      </w:tr>
      <w:tr w:rsidR="00E0255D" w:rsidRPr="00795BAC" w14:paraId="05B08AB6" w14:textId="77777777" w:rsidTr="00080D22">
        <w:tc>
          <w:tcPr>
            <w:tcW w:w="1907" w:type="pct"/>
            <w:vAlign w:val="center"/>
          </w:tcPr>
          <w:p w14:paraId="5CC6EC54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56654262" w14:textId="77777777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Psihologia muncii, psihologie organizațională și a transporturilor</w:t>
            </w:r>
          </w:p>
        </w:tc>
      </w:tr>
    </w:tbl>
    <w:p w14:paraId="60C62B2D" w14:textId="77777777" w:rsidR="00E0255D" w:rsidRPr="00795BAC" w:rsidRDefault="00E0255D" w:rsidP="00E0255D">
      <w:pPr>
        <w:rPr>
          <w:sz w:val="22"/>
          <w:szCs w:val="22"/>
        </w:rPr>
      </w:pPr>
    </w:p>
    <w:p w14:paraId="2D734CFE" w14:textId="77777777" w:rsidR="00E0255D" w:rsidRPr="00795BA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  <w:sz w:val="22"/>
          <w:szCs w:val="22"/>
        </w:rPr>
      </w:pPr>
      <w:r w:rsidRPr="00795BAC">
        <w:rPr>
          <w:b/>
          <w:sz w:val="22"/>
          <w:szCs w:val="22"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795BAC" w14:paraId="38D9FA8B" w14:textId="77777777" w:rsidTr="00E0255D">
        <w:tc>
          <w:tcPr>
            <w:tcW w:w="3828" w:type="dxa"/>
            <w:gridSpan w:val="3"/>
          </w:tcPr>
          <w:p w14:paraId="3B5D787A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0BE3AFBF" w14:textId="77EC12E3" w:rsidR="00E0255D" w:rsidRPr="00795BAC" w:rsidRDefault="00E73390" w:rsidP="006F50CF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b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b/>
                <w:lang w:val="ro-RO"/>
              </w:rPr>
              <w:t xml:space="preserve"> și consiliere în organizații</w:t>
            </w:r>
          </w:p>
        </w:tc>
      </w:tr>
      <w:tr w:rsidR="00E0255D" w:rsidRPr="00795BAC" w14:paraId="0D70D8E2" w14:textId="77777777" w:rsidTr="00E0255D">
        <w:tc>
          <w:tcPr>
            <w:tcW w:w="3828" w:type="dxa"/>
            <w:gridSpan w:val="3"/>
          </w:tcPr>
          <w:p w14:paraId="1D6D7D44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2.2 Titularul activită</w:t>
            </w:r>
            <w:r w:rsidR="00C4385C" w:rsidRPr="00795BAC">
              <w:rPr>
                <w:rFonts w:ascii="Times New Roman" w:hAnsi="Times New Roman"/>
                <w:lang w:val="ro-RO"/>
              </w:rPr>
              <w:t>ț</w:t>
            </w:r>
            <w:r w:rsidRPr="00795BAC">
              <w:rPr>
                <w:rFonts w:ascii="Times New Roman" w:hAnsi="Times New Roman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0C6B5A38" w14:textId="1F773821" w:rsidR="00E0255D" w:rsidRPr="00795BAC" w:rsidRDefault="00351535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Lect. Univ. Dr. Zselyke Pap</w:t>
            </w:r>
          </w:p>
        </w:tc>
      </w:tr>
      <w:tr w:rsidR="00E0255D" w:rsidRPr="00795BAC" w14:paraId="7E0E3574" w14:textId="77777777" w:rsidTr="00E0255D">
        <w:tc>
          <w:tcPr>
            <w:tcW w:w="3828" w:type="dxa"/>
            <w:gridSpan w:val="3"/>
          </w:tcPr>
          <w:p w14:paraId="3D3D14F8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2.3 Titularul activită</w:t>
            </w:r>
            <w:r w:rsidR="00C4385C" w:rsidRPr="00795BAC">
              <w:rPr>
                <w:rFonts w:ascii="Times New Roman" w:hAnsi="Times New Roman"/>
                <w:lang w:val="ro-RO"/>
              </w:rPr>
              <w:t>ț</w:t>
            </w:r>
            <w:r w:rsidRPr="00795BAC">
              <w:rPr>
                <w:rFonts w:ascii="Times New Roman" w:hAnsi="Times New Roman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6B5A30C7" w14:textId="0085218A" w:rsidR="00E0255D" w:rsidRPr="00795BAC" w:rsidRDefault="00351535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Lect. Univ. Dr. Zselyke Pap</w:t>
            </w:r>
          </w:p>
        </w:tc>
      </w:tr>
      <w:tr w:rsidR="00E0255D" w:rsidRPr="00795BAC" w14:paraId="53554BDF" w14:textId="77777777" w:rsidTr="00C4385C">
        <w:tc>
          <w:tcPr>
            <w:tcW w:w="1843" w:type="dxa"/>
          </w:tcPr>
          <w:p w14:paraId="0225AA64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7A066C8E" w14:textId="77777777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14:paraId="637F8690" w14:textId="77777777" w:rsidR="00E0255D" w:rsidRPr="00795BAC" w:rsidRDefault="00E0255D" w:rsidP="00080D22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2E5A2059" w14:textId="77777777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651" w:type="dxa"/>
          </w:tcPr>
          <w:p w14:paraId="5297CE99" w14:textId="77777777" w:rsidR="00E0255D" w:rsidRPr="00795BAC" w:rsidRDefault="00E0255D" w:rsidP="00080D22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24DD9C60" w14:textId="77777777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1839" w:type="dxa"/>
          </w:tcPr>
          <w:p w14:paraId="64C4CBB7" w14:textId="77777777" w:rsidR="00E0255D" w:rsidRPr="00795BAC" w:rsidRDefault="00E0255D" w:rsidP="00080D22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6CC81833" w14:textId="37213A6F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O</w:t>
            </w:r>
            <w:r w:rsidR="00E73390" w:rsidRPr="00795BAC">
              <w:rPr>
                <w:rFonts w:ascii="Times New Roman" w:hAnsi="Times New Roman"/>
                <w:lang w:val="ro-RO"/>
              </w:rPr>
              <w:t>p</w:t>
            </w:r>
          </w:p>
        </w:tc>
      </w:tr>
    </w:tbl>
    <w:p w14:paraId="0A4C80DB" w14:textId="77777777" w:rsidR="00E0255D" w:rsidRPr="00795BAC" w:rsidRDefault="00E0255D" w:rsidP="00E0255D">
      <w:pPr>
        <w:rPr>
          <w:sz w:val="22"/>
          <w:szCs w:val="22"/>
        </w:rPr>
      </w:pPr>
    </w:p>
    <w:p w14:paraId="33F8190B" w14:textId="77777777" w:rsidR="00E0255D" w:rsidRPr="00795BA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  <w:sz w:val="22"/>
          <w:szCs w:val="22"/>
        </w:rPr>
      </w:pPr>
      <w:r w:rsidRPr="00795BAC">
        <w:rPr>
          <w:b/>
          <w:sz w:val="22"/>
          <w:szCs w:val="22"/>
        </w:rPr>
        <w:t>Timpul total estimat (ore pe semestru al activită</w:t>
      </w:r>
      <w:r w:rsidR="00C4385C" w:rsidRPr="00795BAC">
        <w:rPr>
          <w:b/>
          <w:sz w:val="22"/>
          <w:szCs w:val="22"/>
        </w:rPr>
        <w:t>ț</w:t>
      </w:r>
      <w:r w:rsidRPr="00795BAC">
        <w:rPr>
          <w:b/>
          <w:sz w:val="22"/>
          <w:szCs w:val="22"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9"/>
        <w:gridCol w:w="436"/>
        <w:gridCol w:w="295"/>
        <w:gridCol w:w="1683"/>
        <w:gridCol w:w="436"/>
        <w:gridCol w:w="2312"/>
        <w:gridCol w:w="524"/>
      </w:tblGrid>
      <w:tr w:rsidR="00E0255D" w:rsidRPr="00795BAC" w14:paraId="65AFB89C" w14:textId="77777777" w:rsidTr="00802D13">
        <w:tc>
          <w:tcPr>
            <w:tcW w:w="3681" w:type="dxa"/>
          </w:tcPr>
          <w:p w14:paraId="4FE57969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316F96C0" w14:textId="77777777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20F702EB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3F37A991" w14:textId="77777777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315" w:type="dxa"/>
          </w:tcPr>
          <w:p w14:paraId="5571025B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6B743F5D" w14:textId="77777777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E0255D" w:rsidRPr="00795BAC" w14:paraId="3C7F8A62" w14:textId="77777777" w:rsidTr="00802D13">
        <w:tc>
          <w:tcPr>
            <w:tcW w:w="3681" w:type="dxa"/>
          </w:tcPr>
          <w:p w14:paraId="214A332F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3.4 Total ore din planul de învă</w:t>
            </w:r>
            <w:r w:rsidR="00C4385C" w:rsidRPr="00795BAC">
              <w:rPr>
                <w:rFonts w:ascii="Times New Roman" w:hAnsi="Times New Roman"/>
                <w:lang w:val="ro-RO"/>
              </w:rPr>
              <w:t>ț</w:t>
            </w:r>
            <w:r w:rsidRPr="00795BAC">
              <w:rPr>
                <w:rFonts w:ascii="Times New Roman" w:hAnsi="Times New Roman"/>
                <w:lang w:val="ro-RO"/>
              </w:rPr>
              <w:t>ământ</w:t>
            </w:r>
          </w:p>
        </w:tc>
        <w:tc>
          <w:tcPr>
            <w:tcW w:w="425" w:type="dxa"/>
          </w:tcPr>
          <w:p w14:paraId="369A44E0" w14:textId="77777777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5" w:type="dxa"/>
            <w:gridSpan w:val="2"/>
          </w:tcPr>
          <w:p w14:paraId="5751250F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5F078890" w14:textId="77777777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2315" w:type="dxa"/>
          </w:tcPr>
          <w:p w14:paraId="3F0EED88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ABB3F7E" w14:textId="77777777" w:rsidR="00E0255D" w:rsidRPr="00795BAC" w:rsidRDefault="002B2FD5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E0255D" w:rsidRPr="00795BAC" w14:paraId="558065EB" w14:textId="77777777" w:rsidTr="00802D13">
        <w:tc>
          <w:tcPr>
            <w:tcW w:w="8831" w:type="dxa"/>
            <w:gridSpan w:val="6"/>
          </w:tcPr>
          <w:p w14:paraId="03ECA1A1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795BAC">
              <w:rPr>
                <w:rFonts w:ascii="Times New Roman" w:hAnsi="Times New Roman"/>
                <w:bCs/>
                <w:lang w:val="ro-RO"/>
              </w:rPr>
              <w:t>Distribu</w:t>
            </w:r>
            <w:r w:rsidR="00C4385C" w:rsidRPr="00795BAC">
              <w:rPr>
                <w:rFonts w:ascii="Times New Roman" w:hAnsi="Times New Roman"/>
                <w:bCs/>
                <w:lang w:val="ro-RO"/>
              </w:rPr>
              <w:t>ț</w:t>
            </w:r>
            <w:r w:rsidRPr="00795BAC">
              <w:rPr>
                <w:rFonts w:ascii="Times New Roman" w:hAnsi="Times New Roman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280150AB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795BAC">
              <w:rPr>
                <w:rFonts w:ascii="Times New Roman" w:hAnsi="Times New Roman"/>
                <w:bCs/>
                <w:lang w:val="ro-RO"/>
              </w:rPr>
              <w:t>ore</w:t>
            </w:r>
          </w:p>
        </w:tc>
      </w:tr>
      <w:tr w:rsidR="00E0255D" w:rsidRPr="00795BAC" w14:paraId="78D76BDF" w14:textId="77777777" w:rsidTr="00802D13">
        <w:tc>
          <w:tcPr>
            <w:tcW w:w="8831" w:type="dxa"/>
            <w:gridSpan w:val="6"/>
          </w:tcPr>
          <w:p w14:paraId="39D2D23F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Studiul după manual, suport de curs, bibliografie </w:t>
            </w:r>
            <w:r w:rsidR="00C4385C" w:rsidRPr="00795BAC">
              <w:rPr>
                <w:rFonts w:ascii="Times New Roman" w:hAnsi="Times New Roman"/>
                <w:lang w:val="ro-RO"/>
              </w:rPr>
              <w:t>ș</w:t>
            </w:r>
            <w:r w:rsidRPr="00795BAC">
              <w:rPr>
                <w:rFonts w:ascii="Times New Roman" w:hAnsi="Times New Roman"/>
                <w:lang w:val="ro-RO"/>
              </w:rPr>
              <w:t>i noti</w:t>
            </w:r>
            <w:r w:rsidR="00C4385C" w:rsidRPr="00795BAC">
              <w:rPr>
                <w:rFonts w:ascii="Times New Roman" w:hAnsi="Times New Roman"/>
                <w:lang w:val="ro-RO"/>
              </w:rPr>
              <w:t>ț</w:t>
            </w:r>
            <w:r w:rsidRPr="00795BAC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524" w:type="dxa"/>
          </w:tcPr>
          <w:p w14:paraId="67D8879C" w14:textId="6C509458" w:rsidR="00E0255D" w:rsidRPr="00795BAC" w:rsidRDefault="002301D8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4</w:t>
            </w:r>
            <w:r w:rsidR="006F50CF" w:rsidRPr="00795BAC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E0255D" w:rsidRPr="00795BAC" w14:paraId="684F16CA" w14:textId="77777777" w:rsidTr="00802D13">
        <w:tc>
          <w:tcPr>
            <w:tcW w:w="8831" w:type="dxa"/>
            <w:gridSpan w:val="6"/>
          </w:tcPr>
          <w:p w14:paraId="7B52420B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1DBC9FE7" w14:textId="77777777" w:rsidR="00E0255D" w:rsidRPr="00795BAC" w:rsidRDefault="009E369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25</w:t>
            </w:r>
          </w:p>
        </w:tc>
      </w:tr>
      <w:tr w:rsidR="00E0255D" w:rsidRPr="00795BAC" w14:paraId="1C709010" w14:textId="77777777" w:rsidTr="00802D13">
        <w:tc>
          <w:tcPr>
            <w:tcW w:w="8831" w:type="dxa"/>
            <w:gridSpan w:val="6"/>
          </w:tcPr>
          <w:p w14:paraId="3D2A343A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Pregătire seminar</w:t>
            </w:r>
            <w:r w:rsidR="00C4385C" w:rsidRPr="00795BAC">
              <w:rPr>
                <w:rFonts w:ascii="Times New Roman" w:hAnsi="Times New Roman"/>
                <w:lang w:val="ro-RO"/>
              </w:rPr>
              <w:t>e</w:t>
            </w:r>
            <w:r w:rsidRPr="00795BAC">
              <w:rPr>
                <w:rFonts w:ascii="Times New Roman" w:hAnsi="Times New Roman"/>
                <w:lang w:val="ro-RO"/>
              </w:rPr>
              <w:t xml:space="preserve"> / laboratoare, teme, referate, portofolii </w:t>
            </w:r>
            <w:r w:rsidR="00C4385C" w:rsidRPr="00795BAC">
              <w:rPr>
                <w:rFonts w:ascii="Times New Roman" w:hAnsi="Times New Roman"/>
                <w:lang w:val="ro-RO"/>
              </w:rPr>
              <w:t>ș</w:t>
            </w:r>
            <w:r w:rsidRPr="00795BAC">
              <w:rPr>
                <w:rFonts w:ascii="Times New Roman" w:hAnsi="Times New Roman"/>
                <w:lang w:val="ro-RO"/>
              </w:rPr>
              <w:t>i eseuri</w:t>
            </w:r>
          </w:p>
        </w:tc>
        <w:tc>
          <w:tcPr>
            <w:tcW w:w="524" w:type="dxa"/>
          </w:tcPr>
          <w:p w14:paraId="17225DAE" w14:textId="33D42F5D" w:rsidR="00E0255D" w:rsidRPr="00795BAC" w:rsidRDefault="00024386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2</w:t>
            </w:r>
            <w:r w:rsidR="002301D8" w:rsidRPr="00795BAC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E0255D" w:rsidRPr="00795BAC" w14:paraId="132F1B0E" w14:textId="77777777" w:rsidTr="00802D13">
        <w:tc>
          <w:tcPr>
            <w:tcW w:w="8831" w:type="dxa"/>
            <w:gridSpan w:val="6"/>
          </w:tcPr>
          <w:p w14:paraId="255383F7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Tutoriat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524" w:type="dxa"/>
          </w:tcPr>
          <w:p w14:paraId="0FFA5F85" w14:textId="77777777" w:rsidR="00E0255D" w:rsidRPr="00795BAC" w:rsidRDefault="006F50CF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E0255D" w:rsidRPr="00795BAC" w14:paraId="3567D135" w14:textId="77777777" w:rsidTr="00802D13">
        <w:tc>
          <w:tcPr>
            <w:tcW w:w="8831" w:type="dxa"/>
            <w:gridSpan w:val="6"/>
          </w:tcPr>
          <w:p w14:paraId="112DA23C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EB5897A" w14:textId="48ACCB6C" w:rsidR="00E0255D" w:rsidRPr="00795BAC" w:rsidRDefault="002301D8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E0255D" w:rsidRPr="00795BAC" w14:paraId="3A3FFBFE" w14:textId="77777777" w:rsidTr="00802D13">
        <w:tc>
          <w:tcPr>
            <w:tcW w:w="8831" w:type="dxa"/>
            <w:gridSpan w:val="6"/>
          </w:tcPr>
          <w:p w14:paraId="6AD1A775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Alte activită</w:t>
            </w:r>
            <w:r w:rsidR="00C4385C" w:rsidRPr="00795BAC">
              <w:rPr>
                <w:rFonts w:ascii="Times New Roman" w:hAnsi="Times New Roman"/>
                <w:lang w:val="ro-RO"/>
              </w:rPr>
              <w:t>ț</w:t>
            </w:r>
            <w:r w:rsidRPr="00795BAC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524" w:type="dxa"/>
          </w:tcPr>
          <w:p w14:paraId="08121F1B" w14:textId="5A3475CE" w:rsidR="00E0255D" w:rsidRPr="00795BAC" w:rsidRDefault="002301D8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E0255D" w:rsidRPr="00795BAC" w14:paraId="3456FDFF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3B3070E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795BAC">
              <w:rPr>
                <w:rFonts w:ascii="Times New Roman" w:hAnsi="Times New Roman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6227E60" w14:textId="77777777" w:rsidR="00E0255D" w:rsidRPr="00795BAC" w:rsidRDefault="002B2FD5" w:rsidP="00080D2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795BAC">
              <w:rPr>
                <w:rFonts w:ascii="Times New Roman" w:hAnsi="Times New Roman"/>
                <w:b/>
                <w:lang w:val="ro-RO"/>
              </w:rPr>
              <w:t>97</w:t>
            </w:r>
          </w:p>
        </w:tc>
      </w:tr>
      <w:tr w:rsidR="00E0255D" w:rsidRPr="00795BAC" w14:paraId="570C8466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085AE04E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795BAC">
              <w:rPr>
                <w:rFonts w:ascii="Times New Roman" w:hAnsi="Times New Roman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215BBA73" w14:textId="77777777" w:rsidR="00015511" w:rsidRPr="00795BAC" w:rsidRDefault="006F50CF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 w:eastAsia="ro-RO"/>
              </w:rPr>
            </w:pPr>
            <w:r w:rsidRPr="00795BAC">
              <w:rPr>
                <w:rFonts w:ascii="Times New Roman" w:hAnsi="Times New Roman"/>
                <w:b/>
                <w:lang w:val="ro-RO"/>
              </w:rPr>
              <w:t>1</w:t>
            </w:r>
            <w:r w:rsidR="002B2FD5" w:rsidRPr="00795BAC">
              <w:rPr>
                <w:rFonts w:ascii="Times New Roman" w:hAnsi="Times New Roman"/>
                <w:b/>
                <w:lang w:val="ro-RO"/>
              </w:rPr>
              <w:t>25</w:t>
            </w:r>
          </w:p>
        </w:tc>
      </w:tr>
      <w:tr w:rsidR="00E0255D" w:rsidRPr="00795BAC" w14:paraId="6D7EB262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164026DB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795BAC">
              <w:rPr>
                <w:rFonts w:ascii="Times New Roman" w:hAnsi="Times New Roman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361F6551" w14:textId="77777777" w:rsidR="00E0255D" w:rsidRPr="00795BAC" w:rsidRDefault="002B2FD5" w:rsidP="00080D2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795BAC">
              <w:rPr>
                <w:rFonts w:ascii="Times New Roman" w:hAnsi="Times New Roman"/>
                <w:b/>
                <w:lang w:val="ro-RO"/>
              </w:rPr>
              <w:t>5</w:t>
            </w:r>
          </w:p>
        </w:tc>
      </w:tr>
    </w:tbl>
    <w:p w14:paraId="308E5143" w14:textId="77777777" w:rsidR="00C4385C" w:rsidRPr="00795BAC" w:rsidRDefault="00C4385C" w:rsidP="00C4385C">
      <w:pPr>
        <w:pStyle w:val="ListParagraph"/>
        <w:spacing w:line="276" w:lineRule="auto"/>
        <w:ind w:left="714"/>
        <w:rPr>
          <w:b/>
          <w:sz w:val="22"/>
          <w:szCs w:val="22"/>
        </w:rPr>
      </w:pPr>
    </w:p>
    <w:p w14:paraId="5ED05453" w14:textId="77777777" w:rsidR="00E0255D" w:rsidRPr="00795BA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  <w:sz w:val="22"/>
          <w:szCs w:val="22"/>
        </w:rPr>
      </w:pPr>
      <w:r w:rsidRPr="00795BAC">
        <w:rPr>
          <w:b/>
          <w:sz w:val="22"/>
          <w:szCs w:val="22"/>
        </w:rPr>
        <w:t>Precondi</w:t>
      </w:r>
      <w:r w:rsidR="00C4385C" w:rsidRPr="00795BAC">
        <w:rPr>
          <w:b/>
          <w:sz w:val="22"/>
          <w:szCs w:val="22"/>
        </w:rPr>
        <w:t>ț</w:t>
      </w:r>
      <w:r w:rsidRPr="00795BAC">
        <w:rPr>
          <w:b/>
          <w:sz w:val="22"/>
          <w:szCs w:val="22"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795BAC" w14:paraId="0B19EA18" w14:textId="77777777" w:rsidTr="00E0255D">
        <w:tc>
          <w:tcPr>
            <w:tcW w:w="1985" w:type="dxa"/>
          </w:tcPr>
          <w:p w14:paraId="793FDDF3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22329F67" w14:textId="77777777" w:rsidR="00E0255D" w:rsidRPr="00795BAC" w:rsidRDefault="006F50CF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cursuri care abordează aspecte legate de psihologia muncii și organizațională precum și de psihologia conducerii;</w:t>
            </w:r>
          </w:p>
        </w:tc>
      </w:tr>
      <w:tr w:rsidR="00E0255D" w:rsidRPr="00795BAC" w14:paraId="39BA2C81" w14:textId="77777777" w:rsidTr="00E0255D">
        <w:tc>
          <w:tcPr>
            <w:tcW w:w="1985" w:type="dxa"/>
          </w:tcPr>
          <w:p w14:paraId="7C364C9E" w14:textId="77777777" w:rsidR="00E0255D" w:rsidRPr="00795BAC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4.2 de competen</w:t>
            </w:r>
            <w:r w:rsidR="00C4385C" w:rsidRPr="00795BAC">
              <w:rPr>
                <w:rFonts w:ascii="Times New Roman" w:hAnsi="Times New Roman"/>
                <w:lang w:val="ro-RO"/>
              </w:rPr>
              <w:t>ț</w:t>
            </w:r>
            <w:r w:rsidRPr="00795BAC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7404" w:type="dxa"/>
          </w:tcPr>
          <w:p w14:paraId="4A26488D" w14:textId="77777777" w:rsidR="00E0255D" w:rsidRPr="00795BAC" w:rsidRDefault="006F50CF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nu este cazul</w:t>
            </w:r>
          </w:p>
        </w:tc>
      </w:tr>
    </w:tbl>
    <w:p w14:paraId="364A1E31" w14:textId="77777777" w:rsidR="00C4385C" w:rsidRPr="00795BAC" w:rsidRDefault="00C4385C" w:rsidP="00C4385C">
      <w:pPr>
        <w:pStyle w:val="ListParagraph"/>
        <w:spacing w:line="276" w:lineRule="auto"/>
        <w:ind w:left="714"/>
        <w:rPr>
          <w:b/>
          <w:sz w:val="22"/>
          <w:szCs w:val="22"/>
        </w:rPr>
      </w:pPr>
    </w:p>
    <w:p w14:paraId="547502A9" w14:textId="77777777" w:rsidR="00E0255D" w:rsidRPr="00795BA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  <w:sz w:val="22"/>
          <w:szCs w:val="22"/>
        </w:rPr>
      </w:pPr>
      <w:r w:rsidRPr="00795BAC">
        <w:rPr>
          <w:b/>
          <w:sz w:val="22"/>
          <w:szCs w:val="22"/>
        </w:rPr>
        <w:t>Condi</w:t>
      </w:r>
      <w:r w:rsidR="00C4385C" w:rsidRPr="00795BAC">
        <w:rPr>
          <w:b/>
          <w:sz w:val="22"/>
          <w:szCs w:val="22"/>
        </w:rPr>
        <w:t>ț</w:t>
      </w:r>
      <w:r w:rsidRPr="00795BAC">
        <w:rPr>
          <w:b/>
          <w:sz w:val="22"/>
          <w:szCs w:val="22"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391"/>
      </w:tblGrid>
      <w:tr w:rsidR="00E0255D" w:rsidRPr="00795BAC" w14:paraId="17040846" w14:textId="77777777" w:rsidTr="00590D55">
        <w:tc>
          <w:tcPr>
            <w:tcW w:w="3998" w:type="dxa"/>
          </w:tcPr>
          <w:p w14:paraId="27F3E477" w14:textId="77777777" w:rsidR="00E0255D" w:rsidRPr="00795BAC" w:rsidRDefault="00E0255D" w:rsidP="00080D22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5.1 de desfă</w:t>
            </w:r>
            <w:r w:rsidR="00C4385C" w:rsidRPr="00795BAC">
              <w:rPr>
                <w:rFonts w:ascii="Times New Roman" w:hAnsi="Times New Roman"/>
                <w:lang w:val="ro-RO"/>
              </w:rPr>
              <w:t>ș</w:t>
            </w:r>
            <w:r w:rsidRPr="00795BAC">
              <w:rPr>
                <w:rFonts w:ascii="Times New Roman" w:hAnsi="Times New Roman"/>
                <w:lang w:val="ro-RO"/>
              </w:rPr>
              <w:t xml:space="preserve">urare a </w:t>
            </w:r>
            <w:r w:rsidR="00802D13" w:rsidRPr="00795BAC">
              <w:rPr>
                <w:rFonts w:ascii="Times New Roman" w:hAnsi="Times New Roman"/>
                <w:lang w:val="ro-RO"/>
              </w:rPr>
              <w:t>cursului</w:t>
            </w:r>
          </w:p>
        </w:tc>
        <w:tc>
          <w:tcPr>
            <w:tcW w:w="5391" w:type="dxa"/>
          </w:tcPr>
          <w:p w14:paraId="07A31908" w14:textId="292920BB" w:rsidR="00E0255D" w:rsidRPr="00795BAC" w:rsidRDefault="00FD0314" w:rsidP="00EE3FB8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iCs/>
                <w:lang w:val="ro-RO"/>
              </w:rPr>
              <w:t>Participarea la minim 50% din cursuri</w:t>
            </w:r>
            <w:r w:rsidR="00351535" w:rsidRPr="00795BAC">
              <w:rPr>
                <w:rFonts w:ascii="Times New Roman" w:hAnsi="Times New Roman"/>
                <w:iCs/>
                <w:lang w:val="ro-RO"/>
              </w:rPr>
              <w:t xml:space="preserve"> (3 întâlniri)</w:t>
            </w:r>
            <w:r w:rsidRPr="00795BAC">
              <w:rPr>
                <w:rFonts w:ascii="Times New Roman" w:hAnsi="Times New Roman"/>
                <w:iCs/>
                <w:lang w:val="ro-RO"/>
              </w:rPr>
              <w:t xml:space="preserve">. </w:t>
            </w:r>
            <w:r w:rsidR="00E73390" w:rsidRPr="00795BAC">
              <w:rPr>
                <w:rFonts w:ascii="Times New Roman" w:hAnsi="Times New Roman"/>
                <w:iCs/>
                <w:lang w:val="ro-RO"/>
              </w:rPr>
              <w:t xml:space="preserve"> </w:t>
            </w:r>
          </w:p>
        </w:tc>
      </w:tr>
      <w:tr w:rsidR="00802D13" w:rsidRPr="00795BAC" w14:paraId="66B19763" w14:textId="77777777" w:rsidTr="00590D55">
        <w:tc>
          <w:tcPr>
            <w:tcW w:w="3998" w:type="dxa"/>
          </w:tcPr>
          <w:p w14:paraId="10BE1A08" w14:textId="77777777" w:rsidR="00802D13" w:rsidRPr="00795BAC" w:rsidRDefault="00802D13" w:rsidP="00A4607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5.2 de desfășurare a seminarului / laboratorului</w:t>
            </w:r>
          </w:p>
        </w:tc>
        <w:tc>
          <w:tcPr>
            <w:tcW w:w="5391" w:type="dxa"/>
          </w:tcPr>
          <w:p w14:paraId="13AB6915" w14:textId="77777777" w:rsidR="00351535" w:rsidRPr="00795BAC" w:rsidRDefault="00FD0314" w:rsidP="00A46078">
            <w:pPr>
              <w:pStyle w:val="NoSpacing"/>
              <w:numPr>
                <w:ilvl w:val="0"/>
                <w:numId w:val="28"/>
              </w:numPr>
              <w:ind w:hanging="686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iCs/>
                <w:lang w:val="ro-RO"/>
              </w:rPr>
              <w:t>Participarea la minim 50% din seminare</w:t>
            </w:r>
            <w:r w:rsidR="00351535" w:rsidRPr="00795BAC">
              <w:rPr>
                <w:rFonts w:ascii="Times New Roman" w:hAnsi="Times New Roman"/>
                <w:iCs/>
                <w:lang w:val="ro-RO"/>
              </w:rPr>
              <w:t xml:space="preserve"> (3 întâlniri)</w:t>
            </w:r>
            <w:r w:rsidRPr="00795BAC">
              <w:rPr>
                <w:rFonts w:ascii="Times New Roman" w:hAnsi="Times New Roman"/>
                <w:iCs/>
                <w:lang w:val="ro-RO"/>
              </w:rPr>
              <w:t xml:space="preserve">.  </w:t>
            </w:r>
          </w:p>
          <w:p w14:paraId="67F96C03" w14:textId="582161A2" w:rsidR="00802D13" w:rsidRPr="00795BAC" w:rsidRDefault="00FD0314" w:rsidP="00A46078">
            <w:pPr>
              <w:pStyle w:val="NoSpacing"/>
              <w:numPr>
                <w:ilvl w:val="0"/>
                <w:numId w:val="28"/>
              </w:numPr>
              <w:ind w:hanging="686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iCs/>
                <w:lang w:val="ro-RO"/>
              </w:rPr>
              <w:lastRenderedPageBreak/>
              <w:t>P</w:t>
            </w:r>
            <w:r w:rsidR="00E73390" w:rsidRPr="00795BAC">
              <w:rPr>
                <w:rFonts w:ascii="Times New Roman" w:hAnsi="Times New Roman"/>
                <w:iCs/>
                <w:lang w:val="ro-RO"/>
              </w:rPr>
              <w:t xml:space="preserve">rezența 100% se bonifică cu 1 punct bonus la nota finală. </w:t>
            </w:r>
          </w:p>
        </w:tc>
      </w:tr>
      <w:tr w:rsidR="001B07FC" w:rsidRPr="00795BAC" w14:paraId="20A2C89B" w14:textId="77777777" w:rsidTr="00590D55">
        <w:tc>
          <w:tcPr>
            <w:tcW w:w="3998" w:type="dxa"/>
          </w:tcPr>
          <w:p w14:paraId="4609AB2C" w14:textId="77777777" w:rsidR="001B07FC" w:rsidRPr="00795BAC" w:rsidRDefault="001B07FC" w:rsidP="00802D13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lastRenderedPageBreak/>
              <w:t xml:space="preserve">5.3.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Conditii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tehnice de acces si participare</w:t>
            </w:r>
          </w:p>
        </w:tc>
        <w:tc>
          <w:tcPr>
            <w:tcW w:w="5391" w:type="dxa"/>
          </w:tcPr>
          <w:p w14:paraId="76FC0F30" w14:textId="6B040167" w:rsidR="00590D55" w:rsidRPr="00795BAC" w:rsidRDefault="001B07FC" w:rsidP="00E73390">
            <w:pPr>
              <w:pStyle w:val="NoSpacing"/>
              <w:rPr>
                <w:rFonts w:ascii="Times New Roman" w:hAnsi="Times New Roman"/>
                <w:b/>
              </w:rPr>
            </w:pPr>
            <w:r w:rsidRPr="00732BE2">
              <w:rPr>
                <w:rFonts w:ascii="Times New Roman" w:hAnsi="Times New Roman"/>
                <w:lang w:val="pt-PT"/>
              </w:rPr>
              <w:t xml:space="preserve">Toate materialele pentru cursuri si seminare vor fi încărcate pe Classroom. Studenții trebuie să se înregistreze pe Google Classroom, utilizând codul pentru curs, cu adresa de email instituțională. </w:t>
            </w:r>
            <w:proofErr w:type="spellStart"/>
            <w:r w:rsidRPr="00795BAC">
              <w:rPr>
                <w:rFonts w:ascii="Times New Roman" w:hAnsi="Times New Roman"/>
              </w:rPr>
              <w:t>Codul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r w:rsidR="00E73390" w:rsidRPr="00795BAC">
              <w:rPr>
                <w:rFonts w:ascii="Times New Roman" w:hAnsi="Times New Roman"/>
              </w:rPr>
              <w:t>de classroom</w:t>
            </w:r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este</w:t>
            </w:r>
            <w:proofErr w:type="spellEnd"/>
            <w:r w:rsidRPr="00795BA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8B0B4E" w:rsidRPr="00795BAC">
              <w:rPr>
                <w:rFonts w:ascii="Times New Roman" w:hAnsi="Times New Roman"/>
                <w:b/>
                <w:bCs/>
                <w:color w:val="1967D2"/>
                <w:shd w:val="clear" w:color="auto" w:fill="FFFFFF"/>
                <w:lang w:val="ro-RO"/>
              </w:rPr>
              <w:t>ecxvhhx5</w:t>
            </w:r>
          </w:p>
          <w:p w14:paraId="3EDF894B" w14:textId="77777777" w:rsidR="00015511" w:rsidRPr="00795BAC" w:rsidRDefault="00015511">
            <w:pPr>
              <w:pStyle w:val="NoSpacing"/>
              <w:spacing w:line="360" w:lineRule="auto"/>
              <w:rPr>
                <w:rFonts w:ascii="Times New Roman" w:hAnsi="Times New Roman"/>
                <w:iCs/>
                <w:lang w:val="ro-RO" w:eastAsia="ro-RO"/>
              </w:rPr>
            </w:pPr>
          </w:p>
        </w:tc>
      </w:tr>
    </w:tbl>
    <w:p w14:paraId="1FF6AB4B" w14:textId="77777777" w:rsidR="00802D13" w:rsidRPr="00795BAC" w:rsidRDefault="00802D13" w:rsidP="00802D13">
      <w:pPr>
        <w:spacing w:line="276" w:lineRule="auto"/>
        <w:rPr>
          <w:b/>
          <w:sz w:val="22"/>
          <w:szCs w:val="22"/>
        </w:rPr>
      </w:pPr>
    </w:p>
    <w:p w14:paraId="55160C93" w14:textId="77777777" w:rsidR="00E0255D" w:rsidRPr="00795BA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  <w:sz w:val="22"/>
          <w:szCs w:val="22"/>
        </w:rPr>
      </w:pPr>
      <w:r w:rsidRPr="00795BAC">
        <w:rPr>
          <w:b/>
          <w:sz w:val="22"/>
          <w:szCs w:val="22"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795BAC" w14:paraId="19DD4E0B" w14:textId="77777777" w:rsidTr="001B07FC">
        <w:trPr>
          <w:cantSplit/>
          <w:trHeight w:val="890"/>
        </w:trPr>
        <w:tc>
          <w:tcPr>
            <w:tcW w:w="1699" w:type="dxa"/>
            <w:vAlign w:val="center"/>
          </w:tcPr>
          <w:p w14:paraId="49ED434F" w14:textId="77777777" w:rsidR="00E0255D" w:rsidRPr="00795BAC" w:rsidRDefault="00C94D71" w:rsidP="00C94D71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Cunoștințe</w:t>
            </w:r>
          </w:p>
        </w:tc>
        <w:tc>
          <w:tcPr>
            <w:tcW w:w="7690" w:type="dxa"/>
          </w:tcPr>
          <w:p w14:paraId="6D420C43" w14:textId="2A2D755F" w:rsidR="00EE3FB8" w:rsidRPr="00795BAC" w:rsidRDefault="00C76DF2" w:rsidP="00C76DF2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795BAC">
              <w:rPr>
                <w:color w:val="000000"/>
                <w:sz w:val="22"/>
                <w:szCs w:val="22"/>
              </w:rPr>
              <w:t xml:space="preserve">a) Studenții vor putea explica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şi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interpreta fenomene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şi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actiuni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din domeniului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coaching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-ului și a consilierii în context organizațional prin aplicarea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cunoştinţelor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fundamentale. </w:t>
            </w:r>
          </w:p>
        </w:tc>
      </w:tr>
      <w:tr w:rsidR="001B07FC" w:rsidRPr="00795BAC" w14:paraId="01F90213" w14:textId="77777777" w:rsidTr="001B07FC">
        <w:trPr>
          <w:cantSplit/>
          <w:trHeight w:val="831"/>
        </w:trPr>
        <w:tc>
          <w:tcPr>
            <w:tcW w:w="1699" w:type="dxa"/>
            <w:vAlign w:val="center"/>
          </w:tcPr>
          <w:p w14:paraId="5A07BE75" w14:textId="77777777" w:rsidR="001B07FC" w:rsidRPr="00795BAC" w:rsidRDefault="001B07FC" w:rsidP="001B07FC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Abilități</w:t>
            </w:r>
          </w:p>
        </w:tc>
        <w:tc>
          <w:tcPr>
            <w:tcW w:w="7690" w:type="dxa"/>
          </w:tcPr>
          <w:p w14:paraId="3E9239C8" w14:textId="77777777" w:rsidR="00C76DF2" w:rsidRPr="00795BAC" w:rsidRDefault="00C76DF2" w:rsidP="00C76DF2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795BAC">
              <w:rPr>
                <w:color w:val="000000"/>
                <w:sz w:val="22"/>
                <w:szCs w:val="22"/>
              </w:rPr>
              <w:t xml:space="preserve">a) Studenții vor deprinde capacitatea de a citi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şi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dezbate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conţinuturile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unor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cărţi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, manuale, studii de caz etc. din domeniul studiat, demonstrând astfel cel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puţin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capacitatea de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înţelegere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şi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transmitere a elementelor de bază ale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conţinuturilor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respective; </w:t>
            </w:r>
          </w:p>
          <w:p w14:paraId="6417D952" w14:textId="3BA185AE" w:rsidR="001B07FC" w:rsidRPr="00795BAC" w:rsidRDefault="00C76DF2" w:rsidP="00C76DF2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795BAC">
              <w:rPr>
                <w:color w:val="000000"/>
                <w:sz w:val="22"/>
                <w:szCs w:val="22"/>
              </w:rPr>
              <w:t xml:space="preserve">b) Studenții vor deprinde capacitatea de a prezenta argumente în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faţa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unei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audienţe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alcătuită din persoane cu niveluri diferite de pregătire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şi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educaţie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, astfel încât, prin limbajul folosit, să se poată face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înţeles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şi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de alte categorii de persoane (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clienti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>).</w:t>
            </w:r>
          </w:p>
        </w:tc>
      </w:tr>
      <w:tr w:rsidR="00C94D71" w:rsidRPr="00795BAC" w14:paraId="562FA434" w14:textId="77777777" w:rsidTr="001B07FC">
        <w:trPr>
          <w:cantSplit/>
          <w:trHeight w:val="984"/>
        </w:trPr>
        <w:tc>
          <w:tcPr>
            <w:tcW w:w="1699" w:type="dxa"/>
            <w:vAlign w:val="center"/>
          </w:tcPr>
          <w:p w14:paraId="48D139DD" w14:textId="77777777" w:rsidR="00C94D71" w:rsidRPr="00795BAC" w:rsidRDefault="00C94D71" w:rsidP="00C94D71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Responsabilitate și autonomie</w:t>
            </w:r>
          </w:p>
        </w:tc>
        <w:tc>
          <w:tcPr>
            <w:tcW w:w="7690" w:type="dxa"/>
          </w:tcPr>
          <w:p w14:paraId="6F83DDAB" w14:textId="77777777" w:rsidR="00C76DF2" w:rsidRPr="00795BAC" w:rsidRDefault="00C76DF2" w:rsidP="00C76DF2">
            <w:pPr>
              <w:rPr>
                <w:color w:val="000000"/>
                <w:sz w:val="22"/>
                <w:szCs w:val="22"/>
              </w:rPr>
            </w:pPr>
            <w:r w:rsidRPr="00795BAC">
              <w:rPr>
                <w:color w:val="000000"/>
                <w:sz w:val="22"/>
                <w:szCs w:val="22"/>
              </w:rPr>
              <w:t xml:space="preserve">a) Studenții vor deprinde capacitatea de a lucra independent pentru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obţinerea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informaţiilor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 xml:space="preserve"> (bibliografice, studii de caz, teorii, ghiduri de bune practici etc.) necesare îndeplinirii unei sarcini specifice asociate domeniului psihologiei muncii, organizaționale și a transporturilor; </w:t>
            </w:r>
          </w:p>
          <w:p w14:paraId="2785E1AE" w14:textId="2CFC8B97" w:rsidR="00C94D71" w:rsidRPr="00795BAC" w:rsidRDefault="00C76DF2" w:rsidP="00C76DF2">
            <w:pPr>
              <w:rPr>
                <w:sz w:val="22"/>
                <w:szCs w:val="22"/>
              </w:rPr>
            </w:pPr>
            <w:r w:rsidRPr="00795BAC">
              <w:rPr>
                <w:color w:val="000000"/>
                <w:sz w:val="22"/>
                <w:szCs w:val="22"/>
              </w:rPr>
              <w:t xml:space="preserve">b) Studenții vor deprinde capacitatea de a reflecta asupra progreselor realizate în procesul de </w:t>
            </w:r>
            <w:proofErr w:type="spellStart"/>
            <w:r w:rsidRPr="00795BAC">
              <w:rPr>
                <w:color w:val="000000"/>
                <w:sz w:val="22"/>
                <w:szCs w:val="22"/>
              </w:rPr>
              <w:t>învăţare</w:t>
            </w:r>
            <w:proofErr w:type="spellEnd"/>
            <w:r w:rsidRPr="00795BAC">
              <w:rPr>
                <w:color w:val="000000"/>
                <w:sz w:val="22"/>
                <w:szCs w:val="22"/>
              </w:rPr>
              <w:t>.</w:t>
            </w:r>
          </w:p>
        </w:tc>
      </w:tr>
    </w:tbl>
    <w:p w14:paraId="7CBB507B" w14:textId="77777777" w:rsidR="00C4385C" w:rsidRPr="00795BAC" w:rsidRDefault="00C4385C" w:rsidP="002644F8">
      <w:pPr>
        <w:spacing w:line="276" w:lineRule="auto"/>
        <w:rPr>
          <w:b/>
          <w:sz w:val="22"/>
          <w:szCs w:val="22"/>
        </w:rPr>
      </w:pPr>
    </w:p>
    <w:p w14:paraId="390B669C" w14:textId="77777777" w:rsidR="00E0255D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  <w:sz w:val="22"/>
          <w:szCs w:val="22"/>
        </w:rPr>
      </w:pPr>
      <w:r w:rsidRPr="00795BAC">
        <w:rPr>
          <w:b/>
          <w:sz w:val="22"/>
          <w:szCs w:val="22"/>
        </w:rPr>
        <w:t>Con</w:t>
      </w:r>
      <w:r w:rsidR="00C4385C" w:rsidRPr="00795BAC">
        <w:rPr>
          <w:b/>
          <w:sz w:val="22"/>
          <w:szCs w:val="22"/>
        </w:rPr>
        <w:t>ț</w:t>
      </w:r>
      <w:r w:rsidRPr="00795BAC">
        <w:rPr>
          <w:b/>
          <w:sz w:val="22"/>
          <w:szCs w:val="22"/>
        </w:rPr>
        <w:t xml:space="preserve">inuturi </w:t>
      </w:r>
    </w:p>
    <w:p w14:paraId="4F376BBE" w14:textId="1A042631" w:rsidR="00732BE2" w:rsidRPr="00732BE2" w:rsidRDefault="00732BE2" w:rsidP="00732BE2">
      <w:pPr>
        <w:spacing w:line="276" w:lineRule="auto"/>
        <w:ind w:left="357"/>
        <w:rPr>
          <w:bCs/>
          <w:sz w:val="22"/>
          <w:szCs w:val="22"/>
          <w:rPrChange w:id="0" w:author="Coralia Sulea" w:date="2026-02-06T15:53:00Z" w16du:dateUtc="2026-02-06T13:53:00Z">
            <w:rPr>
              <w:b/>
              <w:sz w:val="22"/>
              <w:szCs w:val="22"/>
            </w:rPr>
          </w:rPrChange>
        </w:rPr>
      </w:pPr>
      <w:ins w:id="1" w:author="Coralia Sulea" w:date="2026-02-06T15:52:00Z" w16du:dateUtc="2026-02-06T13:52:00Z">
        <w:r w:rsidRPr="00732BE2">
          <w:rPr>
            <w:bCs/>
            <w:sz w:val="22"/>
            <w:szCs w:val="22"/>
            <w:rPrChange w:id="2" w:author="Coralia Sulea" w:date="2026-02-06T15:53:00Z" w16du:dateUtc="2026-02-06T13:53:00Z">
              <w:rPr>
                <w:rFonts w:ascii="Calibri" w:hAnsi="Calibri" w:cs="Calibri"/>
                <w:bCs/>
                <w:sz w:val="22"/>
                <w:szCs w:val="22"/>
              </w:rPr>
            </w:rPrChange>
          </w:rPr>
          <w:t xml:space="preserve">Platforma prin care pot fi accesate suportul de curs în format electronic și alte resurse de învățare/bibliografice: Google </w:t>
        </w:r>
        <w:proofErr w:type="spellStart"/>
        <w:r w:rsidRPr="00732BE2">
          <w:rPr>
            <w:bCs/>
            <w:sz w:val="22"/>
            <w:szCs w:val="22"/>
            <w:rPrChange w:id="3" w:author="Coralia Sulea" w:date="2026-02-06T15:53:00Z" w16du:dateUtc="2026-02-06T13:53:00Z">
              <w:rPr>
                <w:rFonts w:ascii="Calibri" w:hAnsi="Calibri" w:cs="Calibri"/>
                <w:bCs/>
                <w:sz w:val="22"/>
                <w:szCs w:val="22"/>
              </w:rPr>
            </w:rPrChange>
          </w:rPr>
          <w:t>Classroom</w:t>
        </w:r>
        <w:proofErr w:type="spellEnd"/>
        <w:r w:rsidRPr="00732BE2">
          <w:rPr>
            <w:bCs/>
            <w:sz w:val="22"/>
            <w:szCs w:val="22"/>
            <w:rPrChange w:id="4" w:author="Coralia Sulea" w:date="2026-02-06T15:53:00Z" w16du:dateUtc="2026-02-06T13:53:00Z">
              <w:rPr>
                <w:rFonts w:ascii="Calibri" w:hAnsi="Calibri" w:cs="Calibri"/>
                <w:bCs/>
                <w:sz w:val="22"/>
                <w:szCs w:val="22"/>
              </w:rPr>
            </w:rPrChange>
          </w:rPr>
          <w:t xml:space="preserve">, cod disciplină </w:t>
        </w:r>
        <w:r w:rsidRPr="00732BE2">
          <w:rPr>
            <w:bCs/>
            <w:color w:val="1967D2"/>
            <w:sz w:val="22"/>
            <w:szCs w:val="22"/>
            <w:shd w:val="clear" w:color="auto" w:fill="FFFFFF"/>
            <w:rPrChange w:id="5" w:author="Coralia Sulea" w:date="2026-02-06T15:53:00Z" w16du:dateUtc="2026-02-06T13:53:00Z">
              <w:rPr>
                <w:b/>
                <w:bCs/>
                <w:color w:val="1967D2"/>
                <w:shd w:val="clear" w:color="auto" w:fill="FFFFFF"/>
              </w:rPr>
            </w:rPrChange>
          </w:rPr>
          <w:t>ecxvhhx5</w:t>
        </w:r>
      </w:ins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9"/>
        <w:gridCol w:w="1460"/>
        <w:gridCol w:w="5106"/>
      </w:tblGrid>
      <w:tr w:rsidR="00802D13" w:rsidRPr="00795BAC" w14:paraId="085FF7AD" w14:textId="77777777" w:rsidTr="00E61B91">
        <w:tc>
          <w:tcPr>
            <w:tcW w:w="2819" w:type="dxa"/>
          </w:tcPr>
          <w:p w14:paraId="056C461E" w14:textId="77777777" w:rsidR="00802D13" w:rsidRPr="00795BAC" w:rsidRDefault="00802D13" w:rsidP="00752E1C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>8.1 Curs</w:t>
            </w:r>
          </w:p>
        </w:tc>
        <w:tc>
          <w:tcPr>
            <w:tcW w:w="1460" w:type="dxa"/>
          </w:tcPr>
          <w:p w14:paraId="25CA9F67" w14:textId="77777777" w:rsidR="00802D13" w:rsidRPr="00795BAC" w:rsidRDefault="00802D13" w:rsidP="00752E1C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>Metode de predare</w:t>
            </w:r>
          </w:p>
        </w:tc>
        <w:tc>
          <w:tcPr>
            <w:tcW w:w="5106" w:type="dxa"/>
          </w:tcPr>
          <w:p w14:paraId="6951F63A" w14:textId="77777777" w:rsidR="00802D13" w:rsidRPr="00795BAC" w:rsidRDefault="00802D13" w:rsidP="00752E1C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>Observații</w:t>
            </w:r>
          </w:p>
        </w:tc>
      </w:tr>
      <w:tr w:rsidR="00802D13" w:rsidRPr="00795BAC" w14:paraId="59EA7B9D" w14:textId="77777777" w:rsidTr="00E61B91">
        <w:tc>
          <w:tcPr>
            <w:tcW w:w="2819" w:type="dxa"/>
          </w:tcPr>
          <w:p w14:paraId="64AD4AD6" w14:textId="47AF38AA" w:rsidR="00802D13" w:rsidRPr="00795BAC" w:rsidRDefault="001B68A2" w:rsidP="001B68A2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Curs </w:t>
            </w:r>
            <w:r w:rsidR="00C76DF2" w:rsidRPr="00795BAC">
              <w:rPr>
                <w:sz w:val="22"/>
                <w:szCs w:val="22"/>
              </w:rPr>
              <w:t>i</w:t>
            </w:r>
            <w:r w:rsidRPr="00795BAC">
              <w:rPr>
                <w:sz w:val="22"/>
                <w:szCs w:val="22"/>
              </w:rPr>
              <w:t xml:space="preserve">ntroductiv </w:t>
            </w:r>
          </w:p>
        </w:tc>
        <w:tc>
          <w:tcPr>
            <w:tcW w:w="1460" w:type="dxa"/>
          </w:tcPr>
          <w:p w14:paraId="2DB748ED" w14:textId="4DA37DB0" w:rsidR="00E61B91" w:rsidRPr="00795BAC" w:rsidRDefault="00C76DF2" w:rsidP="00752E1C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Prelegere, </w:t>
            </w:r>
            <w:r w:rsidR="00E61B91" w:rsidRPr="00795BAC">
              <w:rPr>
                <w:sz w:val="22"/>
                <w:szCs w:val="22"/>
              </w:rPr>
              <w:t>C</w:t>
            </w:r>
            <w:r w:rsidRPr="00795BAC">
              <w:rPr>
                <w:sz w:val="22"/>
                <w:szCs w:val="22"/>
              </w:rPr>
              <w:t>onversație</w:t>
            </w:r>
            <w:r w:rsidR="00E61B91" w:rsidRPr="00795BAC">
              <w:rPr>
                <w:sz w:val="22"/>
                <w:szCs w:val="22"/>
              </w:rPr>
              <w:t xml:space="preserve">, </w:t>
            </w:r>
          </w:p>
          <w:p w14:paraId="10BCEF9E" w14:textId="05E155A0" w:rsidR="00EE0656" w:rsidRPr="00795BAC" w:rsidRDefault="00E61B91" w:rsidP="00752E1C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>Materiale scrise &amp; video</w:t>
            </w:r>
            <w:r w:rsidR="00C76DF2" w:rsidRPr="00795BAC">
              <w:rPr>
                <w:sz w:val="22"/>
                <w:szCs w:val="22"/>
              </w:rPr>
              <w:t xml:space="preserve"> </w:t>
            </w:r>
            <w:r w:rsidR="00EE0656" w:rsidRPr="00795BA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06" w:type="dxa"/>
          </w:tcPr>
          <w:p w14:paraId="7D9A188B" w14:textId="77777777" w:rsidR="00C76DF2" w:rsidRPr="00795BAC" w:rsidRDefault="00C76DF2" w:rsidP="00EE065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Sunt prezentate obiectivele,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conţinuturile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cursului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modalitatea de evaluare. </w:t>
            </w:r>
          </w:p>
          <w:p w14:paraId="458A619B" w14:textId="77777777" w:rsidR="00C76DF2" w:rsidRPr="00795BAC" w:rsidRDefault="00C76DF2" w:rsidP="00EE065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Se discută definițiile, scopurile și impactul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-ului din organizații. </w:t>
            </w:r>
          </w:p>
          <w:p w14:paraId="17F281FA" w14:textId="30D76E61" w:rsidR="00C76DF2" w:rsidRPr="00795BAC" w:rsidRDefault="00C76DF2" w:rsidP="00EE065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Se diferențiază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coaching-ul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de consiliere, mentorat și psihoterapie. </w:t>
            </w:r>
          </w:p>
          <w:p w14:paraId="2B3E415F" w14:textId="4FC526EB" w:rsidR="00802D13" w:rsidRPr="00795BAC" w:rsidRDefault="00EE0656" w:rsidP="00C76DF2">
            <w:pPr>
              <w:pStyle w:val="NoSpacing"/>
              <w:jc w:val="both"/>
              <w:rPr>
                <w:rFonts w:ascii="Times New Roman" w:hAnsi="Times New Roman"/>
                <w:i/>
                <w:iCs/>
                <w:u w:val="single"/>
                <w:lang w:val="ro-RO"/>
              </w:rPr>
            </w:pPr>
            <w:r w:rsidRPr="00795BAC">
              <w:rPr>
                <w:rFonts w:ascii="Times New Roman" w:hAnsi="Times New Roman"/>
                <w:i/>
                <w:iCs/>
                <w:u w:val="single"/>
                <w:lang w:val="ro-RO"/>
              </w:rPr>
              <w:t>De citit:</w:t>
            </w:r>
            <w:r w:rsidR="0097578F" w:rsidRPr="00795BAC">
              <w:rPr>
                <w:rFonts w:ascii="Times New Roman" w:hAnsi="Times New Roman"/>
                <w:i/>
                <w:iCs/>
                <w:u w:val="single"/>
                <w:lang w:val="ro-RO"/>
              </w:rPr>
              <w:t xml:space="preserve"> </w:t>
            </w:r>
          </w:p>
          <w:p w14:paraId="401B3F51" w14:textId="290C5F84" w:rsidR="00326836" w:rsidRPr="00795BAC" w:rsidRDefault="008F422F" w:rsidP="00C76DF2">
            <w:pPr>
              <w:pStyle w:val="NoSpacing"/>
              <w:jc w:val="both"/>
              <w:rPr>
                <w:rFonts w:ascii="Times New Roman" w:hAnsi="Times New Roman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Maltbia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T. E.,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Marsick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V. J., &amp;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Ghosh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R. (2014). Executive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and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organizational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: A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review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of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insights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drawn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from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literature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to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inform HRD practice. 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Advances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in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Developing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Human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Resources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, 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>16</w:t>
            </w:r>
            <w:r w:rsidRPr="00795BAC">
              <w:rPr>
                <w:rFonts w:ascii="Times New Roman" w:hAnsi="Times New Roman"/>
                <w:lang w:val="ro-RO"/>
              </w:rPr>
              <w:t>(2), 161-183.</w:t>
            </w:r>
          </w:p>
          <w:p w14:paraId="6124C019" w14:textId="0ED80B6E" w:rsidR="009E369D" w:rsidRPr="00795BAC" w:rsidRDefault="008F422F" w:rsidP="008F422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Rațiu, L., &amp;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Băban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A. (2010).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. Fundamente teoretice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direcţii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aplicative. 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>Psihologia Resurselor Umane</w:t>
            </w:r>
            <w:r w:rsidRPr="00795BAC">
              <w:rPr>
                <w:rFonts w:ascii="Times New Roman" w:hAnsi="Times New Roman"/>
                <w:lang w:val="ro-RO"/>
              </w:rPr>
              <w:t>, 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>8</w:t>
            </w:r>
            <w:r w:rsidRPr="00795BAC">
              <w:rPr>
                <w:rFonts w:ascii="Times New Roman" w:hAnsi="Times New Roman"/>
                <w:lang w:val="ro-RO"/>
              </w:rPr>
              <w:t>(1), 50-65.</w:t>
            </w:r>
          </w:p>
        </w:tc>
      </w:tr>
      <w:tr w:rsidR="001B68A2" w:rsidRPr="00795BAC" w14:paraId="68D06AAD" w14:textId="77777777" w:rsidTr="00E61B91">
        <w:tc>
          <w:tcPr>
            <w:tcW w:w="2819" w:type="dxa"/>
          </w:tcPr>
          <w:p w14:paraId="13950B88" w14:textId="32D23F2F" w:rsidR="001B68A2" w:rsidRPr="00795BAC" w:rsidRDefault="00FA1625" w:rsidP="001B68A2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lastRenderedPageBreak/>
              <w:t>Fundamente I. – Competențele necesare</w:t>
            </w:r>
          </w:p>
        </w:tc>
        <w:tc>
          <w:tcPr>
            <w:tcW w:w="1460" w:type="dxa"/>
          </w:tcPr>
          <w:p w14:paraId="30969E44" w14:textId="77777777" w:rsidR="00E61B91" w:rsidRPr="00795BAC" w:rsidRDefault="00E61B91" w:rsidP="00E61B91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Prelegere, Conversație, </w:t>
            </w:r>
          </w:p>
          <w:p w14:paraId="02D35F38" w14:textId="1D42660E" w:rsidR="001B68A2" w:rsidRPr="00795BAC" w:rsidRDefault="00E61B91" w:rsidP="00E61B91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Materiale scrise &amp; video  </w:t>
            </w:r>
          </w:p>
        </w:tc>
        <w:tc>
          <w:tcPr>
            <w:tcW w:w="5106" w:type="dxa"/>
          </w:tcPr>
          <w:p w14:paraId="0725D1C6" w14:textId="51F7B4F0" w:rsidR="00814309" w:rsidRPr="00795BAC" w:rsidRDefault="00FA1625" w:rsidP="00EE065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Sunt discutate</w:t>
            </w:r>
            <w:r w:rsidR="00FE3698" w:rsidRPr="00795BAC">
              <w:rPr>
                <w:rFonts w:ascii="Times New Roman" w:hAnsi="Times New Roman"/>
                <w:lang w:val="ro-RO"/>
              </w:rPr>
              <w:t xml:space="preserve"> și exersate</w:t>
            </w:r>
            <w:r w:rsidRPr="00795BAC">
              <w:rPr>
                <w:rFonts w:ascii="Times New Roman" w:hAnsi="Times New Roman"/>
                <w:lang w:val="ro-RO"/>
              </w:rPr>
              <w:t xml:space="preserve"> competențele necesare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-ului: </w:t>
            </w:r>
          </w:p>
          <w:p w14:paraId="1E127282" w14:textId="77777777" w:rsidR="00814309" w:rsidRPr="00795BAC" w:rsidRDefault="00FA1625" w:rsidP="00814309">
            <w:pPr>
              <w:pStyle w:val="NoSpacing"/>
              <w:numPr>
                <w:ilvl w:val="0"/>
                <w:numId w:val="51"/>
              </w:numPr>
              <w:jc w:val="both"/>
              <w:rPr>
                <w:rFonts w:ascii="Times New Roman" w:hAnsi="Times New Roman"/>
              </w:rPr>
            </w:pPr>
            <w:r w:rsidRPr="00795BAC">
              <w:rPr>
                <w:rFonts w:ascii="Times New Roman" w:hAnsi="Times New Roman"/>
                <w:lang w:val="ro-RO"/>
              </w:rPr>
              <w:t>întrebări eficiente;</w:t>
            </w:r>
            <w:r w:rsidR="00814309" w:rsidRPr="00795BAC">
              <w:rPr>
                <w:rFonts w:ascii="Times New Roman" w:hAnsi="Times New Roman"/>
                <w:lang w:val="ro-RO"/>
              </w:rPr>
              <w:t xml:space="preserve"> </w:t>
            </w:r>
          </w:p>
          <w:p w14:paraId="07A2286D" w14:textId="77777777" w:rsidR="00814309" w:rsidRPr="00795BAC" w:rsidRDefault="00814309" w:rsidP="00814309">
            <w:pPr>
              <w:pStyle w:val="NoSpacing"/>
              <w:numPr>
                <w:ilvl w:val="0"/>
                <w:numId w:val="51"/>
              </w:numPr>
              <w:jc w:val="both"/>
              <w:rPr>
                <w:rFonts w:ascii="Times New Roman" w:hAnsi="Times New Roman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ascultarea activă; </w:t>
            </w:r>
          </w:p>
          <w:p w14:paraId="01F89953" w14:textId="44BFA823" w:rsidR="00EE0656" w:rsidRPr="00795BAC" w:rsidRDefault="00814309" w:rsidP="00814309">
            <w:pPr>
              <w:pStyle w:val="NoSpacing"/>
              <w:numPr>
                <w:ilvl w:val="0"/>
                <w:numId w:val="51"/>
              </w:numPr>
              <w:jc w:val="both"/>
              <w:rPr>
                <w:rFonts w:ascii="Times New Roman" w:hAnsi="Times New Roman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reflectarea și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sumarizarea</w:t>
            </w:r>
            <w:proofErr w:type="spellEnd"/>
          </w:p>
          <w:p w14:paraId="1B469BD0" w14:textId="77777777" w:rsidR="00635F4D" w:rsidRPr="00795BAC" w:rsidRDefault="00635F4D" w:rsidP="0028241D">
            <w:pPr>
              <w:pStyle w:val="NoSpacing"/>
              <w:jc w:val="both"/>
              <w:rPr>
                <w:rFonts w:ascii="Times New Roman" w:hAnsi="Times New Roman"/>
                <w:i/>
                <w:iCs/>
                <w:u w:val="single"/>
                <w:lang w:val="ro-RO"/>
              </w:rPr>
            </w:pPr>
          </w:p>
          <w:p w14:paraId="1D1BA755" w14:textId="77777777" w:rsidR="001B68A2" w:rsidRPr="00795BAC" w:rsidRDefault="00EE0656" w:rsidP="0028241D">
            <w:pPr>
              <w:pStyle w:val="NoSpacing"/>
              <w:jc w:val="both"/>
              <w:rPr>
                <w:rFonts w:ascii="Times New Roman" w:hAnsi="Times New Roman"/>
                <w:i/>
                <w:iCs/>
                <w:u w:val="single"/>
                <w:lang w:val="ro-RO"/>
              </w:rPr>
            </w:pPr>
            <w:r w:rsidRPr="00795BAC">
              <w:rPr>
                <w:rFonts w:ascii="Times New Roman" w:hAnsi="Times New Roman"/>
                <w:i/>
                <w:iCs/>
                <w:u w:val="single"/>
                <w:lang w:val="ro-RO"/>
              </w:rPr>
              <w:t>De citit:</w:t>
            </w:r>
          </w:p>
          <w:p w14:paraId="48EF2EFC" w14:textId="06DBE8D6" w:rsidR="00814309" w:rsidRPr="00795BAC" w:rsidRDefault="00814309" w:rsidP="00814309">
            <w:pPr>
              <w:pStyle w:val="NoSpacing"/>
              <w:rPr>
                <w:rFonts w:ascii="Times New Roman" w:hAnsi="Times New Roman"/>
                <w:i/>
                <w:iCs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Passmore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J. (Ed.). (2021). The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Coaches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'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Handbook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: The Complete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Practitioner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Guide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for Professional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Coaches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.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Routledge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. – 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Capitolele </w:t>
            </w:r>
            <w:r w:rsidR="00672919" w:rsidRPr="00795BAC">
              <w:rPr>
                <w:rFonts w:ascii="Times New Roman" w:hAnsi="Times New Roman"/>
                <w:i/>
                <w:iCs/>
                <w:lang w:val="ro-RO"/>
              </w:rPr>
              <w:t>9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>-11</w:t>
            </w:r>
          </w:p>
          <w:p w14:paraId="17DCCA7A" w14:textId="6EB137F0" w:rsidR="00672919" w:rsidRPr="00795BAC" w:rsidRDefault="00672919" w:rsidP="006729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Whitmore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, J. (2011). 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pentru performanță</w:t>
            </w:r>
            <w:r w:rsidRPr="00795BAC">
              <w:rPr>
                <w:rFonts w:ascii="Times New Roman" w:hAnsi="Times New Roman"/>
                <w:lang w:val="ro-RO"/>
              </w:rPr>
              <w:t xml:space="preserve">, București, Editura Publica – 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>Capitolul 5</w:t>
            </w:r>
          </w:p>
          <w:p w14:paraId="297C1275" w14:textId="77777777" w:rsidR="00672919" w:rsidRPr="00795BAC" w:rsidRDefault="00672919" w:rsidP="00814309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4D8E57F0" w14:textId="60183218" w:rsidR="00814309" w:rsidRPr="00795BAC" w:rsidRDefault="00814309" w:rsidP="0028241D">
            <w:pPr>
              <w:pStyle w:val="NoSpacing"/>
              <w:jc w:val="both"/>
              <w:rPr>
                <w:rFonts w:ascii="Times New Roman" w:hAnsi="Times New Roman"/>
              </w:rPr>
            </w:pPr>
          </w:p>
        </w:tc>
      </w:tr>
      <w:tr w:rsidR="00FA1625" w:rsidRPr="00795BAC" w14:paraId="5FEC6159" w14:textId="77777777" w:rsidTr="00E61B91">
        <w:tc>
          <w:tcPr>
            <w:tcW w:w="2819" w:type="dxa"/>
          </w:tcPr>
          <w:p w14:paraId="1E995C8C" w14:textId="4067D440" w:rsidR="00FA1625" w:rsidRPr="00795BAC" w:rsidRDefault="00FA1625" w:rsidP="00FA1625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Fundamente II. – Competențele necesare  </w:t>
            </w:r>
          </w:p>
        </w:tc>
        <w:tc>
          <w:tcPr>
            <w:tcW w:w="1460" w:type="dxa"/>
          </w:tcPr>
          <w:p w14:paraId="1D248019" w14:textId="77777777" w:rsidR="00E61B91" w:rsidRPr="00795BAC" w:rsidRDefault="00E61B91" w:rsidP="00E61B91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Prelegere, Conversație, </w:t>
            </w:r>
          </w:p>
          <w:p w14:paraId="43042CEC" w14:textId="1C530FEF" w:rsidR="00FA1625" w:rsidRPr="00795BAC" w:rsidRDefault="00E61B91" w:rsidP="00E61B91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Materiale scrise &amp; video  </w:t>
            </w:r>
          </w:p>
        </w:tc>
        <w:tc>
          <w:tcPr>
            <w:tcW w:w="5106" w:type="dxa"/>
          </w:tcPr>
          <w:p w14:paraId="50FC60E3" w14:textId="5CE3F07A" w:rsidR="00814309" w:rsidRPr="00795BAC" w:rsidRDefault="00FA1625" w:rsidP="00FA1625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Sunt discutate</w:t>
            </w:r>
            <w:r w:rsidR="00FE3698" w:rsidRPr="00795BAC">
              <w:rPr>
                <w:rFonts w:ascii="Times New Roman" w:hAnsi="Times New Roman"/>
                <w:lang w:val="ro-RO"/>
              </w:rPr>
              <w:t xml:space="preserve"> și exersate</w:t>
            </w:r>
            <w:r w:rsidRPr="00795BAC">
              <w:rPr>
                <w:rFonts w:ascii="Times New Roman" w:hAnsi="Times New Roman"/>
                <w:lang w:val="ro-RO"/>
              </w:rPr>
              <w:t xml:space="preserve"> competențele necesare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-ului: </w:t>
            </w:r>
          </w:p>
          <w:p w14:paraId="3A87FA5F" w14:textId="77777777" w:rsidR="00814309" w:rsidRPr="00732BE2" w:rsidRDefault="00FA1625" w:rsidP="00814309">
            <w:pPr>
              <w:pStyle w:val="NoSpacing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lang w:val="pt-PT"/>
              </w:rPr>
            </w:pPr>
            <w:r w:rsidRPr="00795BAC">
              <w:rPr>
                <w:rFonts w:ascii="Times New Roman" w:hAnsi="Times New Roman"/>
                <w:lang w:val="ro-RO"/>
              </w:rPr>
              <w:t>înțelegerea și utilizarea</w:t>
            </w:r>
            <w:r w:rsidR="00814309" w:rsidRPr="00795BAC">
              <w:rPr>
                <w:rFonts w:ascii="Times New Roman" w:hAnsi="Times New Roman"/>
                <w:lang w:val="ro-RO"/>
              </w:rPr>
              <w:t xml:space="preserve"> momentelor de liniște și a</w:t>
            </w:r>
            <w:r w:rsidRPr="00795BAC">
              <w:rPr>
                <w:rFonts w:ascii="Times New Roman" w:hAnsi="Times New Roman"/>
                <w:lang w:val="ro-RO"/>
              </w:rPr>
              <w:t xml:space="preserve"> emoțiilor;</w:t>
            </w:r>
            <w:r w:rsidR="00814309" w:rsidRPr="00795BAC">
              <w:rPr>
                <w:rFonts w:ascii="Times New Roman" w:hAnsi="Times New Roman"/>
                <w:lang w:val="ro-RO"/>
              </w:rPr>
              <w:t xml:space="preserve"> </w:t>
            </w:r>
          </w:p>
          <w:p w14:paraId="7E24E1BE" w14:textId="2DAF9612" w:rsidR="00FA1625" w:rsidRPr="00795BAC" w:rsidRDefault="00814309" w:rsidP="00814309">
            <w:pPr>
              <w:pStyle w:val="NoSpacing"/>
              <w:numPr>
                <w:ilvl w:val="0"/>
                <w:numId w:val="51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mindset-ul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de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</w:t>
            </w:r>
            <w:r w:rsidR="00FE3698" w:rsidRPr="00795BAC">
              <w:rPr>
                <w:rFonts w:ascii="Times New Roman" w:hAnsi="Times New Roman"/>
                <w:lang w:val="ro-RO"/>
              </w:rPr>
              <w:t>ing</w:t>
            </w:r>
            <w:proofErr w:type="spellEnd"/>
          </w:p>
          <w:p w14:paraId="4370B851" w14:textId="77777777" w:rsidR="00635F4D" w:rsidRPr="00795BAC" w:rsidRDefault="00635F4D" w:rsidP="00FA1625">
            <w:pPr>
              <w:pStyle w:val="NoSpacing"/>
              <w:jc w:val="both"/>
              <w:rPr>
                <w:rFonts w:ascii="Times New Roman" w:hAnsi="Times New Roman"/>
                <w:i/>
                <w:iCs/>
                <w:u w:val="single"/>
                <w:lang w:val="ro-RO"/>
              </w:rPr>
            </w:pPr>
          </w:p>
          <w:p w14:paraId="25F7DF07" w14:textId="77777777" w:rsidR="00FA1625" w:rsidRPr="00795BAC" w:rsidRDefault="00FA1625" w:rsidP="00FA1625">
            <w:pPr>
              <w:pStyle w:val="NoSpacing"/>
              <w:jc w:val="both"/>
              <w:rPr>
                <w:rFonts w:ascii="Times New Roman" w:hAnsi="Times New Roman"/>
                <w:i/>
                <w:iCs/>
                <w:u w:val="single"/>
                <w:lang w:val="ro-RO"/>
              </w:rPr>
            </w:pPr>
            <w:r w:rsidRPr="00795BAC">
              <w:rPr>
                <w:rFonts w:ascii="Times New Roman" w:hAnsi="Times New Roman"/>
                <w:i/>
                <w:iCs/>
                <w:u w:val="single"/>
                <w:lang w:val="ro-RO"/>
              </w:rPr>
              <w:t>De citit:</w:t>
            </w:r>
          </w:p>
          <w:p w14:paraId="3133C9EA" w14:textId="07B68737" w:rsidR="00814309" w:rsidRPr="00795BAC" w:rsidRDefault="00814309" w:rsidP="00814309">
            <w:pPr>
              <w:pStyle w:val="NoSpacing"/>
              <w:rPr>
                <w:rFonts w:ascii="Times New Roman" w:hAnsi="Times New Roman"/>
                <w:i/>
                <w:iCs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Passmore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J. (Ed.). (2021). The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Coaches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'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Handbook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: The Complete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Practitioner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Guide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for Professional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Coaches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.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Routledge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. – 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>Capitolele 13-15</w:t>
            </w:r>
          </w:p>
          <w:p w14:paraId="0F86A40F" w14:textId="35578825" w:rsidR="00672919" w:rsidRPr="00795BAC" w:rsidRDefault="00672919" w:rsidP="006729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Whitmore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, J. (2011). 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pentru performanță</w:t>
            </w:r>
            <w:r w:rsidRPr="00795BAC">
              <w:rPr>
                <w:rFonts w:ascii="Times New Roman" w:hAnsi="Times New Roman"/>
                <w:lang w:val="ro-RO"/>
              </w:rPr>
              <w:t xml:space="preserve">, București, Editura Publica – 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>Capitolul 4</w:t>
            </w:r>
          </w:p>
          <w:p w14:paraId="7029D2BE" w14:textId="77777777" w:rsidR="00672919" w:rsidRPr="00795BAC" w:rsidRDefault="00672919" w:rsidP="00814309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726D2333" w14:textId="6A791D94" w:rsidR="00814309" w:rsidRPr="00795BAC" w:rsidRDefault="00814309" w:rsidP="00FA1625">
            <w:pPr>
              <w:pStyle w:val="NoSpacing"/>
              <w:jc w:val="both"/>
              <w:rPr>
                <w:rFonts w:ascii="Times New Roman" w:hAnsi="Times New Roman"/>
              </w:rPr>
            </w:pPr>
          </w:p>
        </w:tc>
      </w:tr>
      <w:tr w:rsidR="00FE3698" w:rsidRPr="00795BAC" w14:paraId="63EABFCE" w14:textId="77777777" w:rsidTr="00E61B91">
        <w:tc>
          <w:tcPr>
            <w:tcW w:w="2819" w:type="dxa"/>
          </w:tcPr>
          <w:p w14:paraId="0C4D673E" w14:textId="57328F81" w:rsidR="00FE3698" w:rsidRPr="00795BAC" w:rsidRDefault="00FE3698" w:rsidP="00FE3698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Modele de </w:t>
            </w:r>
            <w:proofErr w:type="spellStart"/>
            <w:r w:rsidRPr="00795BAC">
              <w:rPr>
                <w:sz w:val="22"/>
                <w:szCs w:val="22"/>
              </w:rPr>
              <w:t>coaching</w:t>
            </w:r>
            <w:proofErr w:type="spellEnd"/>
            <w:r w:rsidRPr="00795BAC">
              <w:rPr>
                <w:sz w:val="22"/>
                <w:szCs w:val="22"/>
              </w:rPr>
              <w:t xml:space="preserve"> validate științific – </w:t>
            </w:r>
            <w:proofErr w:type="spellStart"/>
            <w:r w:rsidRPr="00795BAC">
              <w:rPr>
                <w:sz w:val="22"/>
                <w:szCs w:val="22"/>
              </w:rPr>
              <w:t>Coaching</w:t>
            </w:r>
            <w:proofErr w:type="spellEnd"/>
            <w:r w:rsidRPr="00795BAC">
              <w:rPr>
                <w:sz w:val="22"/>
                <w:szCs w:val="22"/>
              </w:rPr>
              <w:t xml:space="preserve"> focusat pe soluții I.</w:t>
            </w:r>
          </w:p>
        </w:tc>
        <w:tc>
          <w:tcPr>
            <w:tcW w:w="1460" w:type="dxa"/>
          </w:tcPr>
          <w:p w14:paraId="4A299723" w14:textId="77777777" w:rsidR="00FE3698" w:rsidRPr="00795BAC" w:rsidRDefault="00FE3698" w:rsidP="00FE3698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Prelegere, Conversație, </w:t>
            </w:r>
          </w:p>
          <w:p w14:paraId="55DB7DD9" w14:textId="3897F641" w:rsidR="00FE3698" w:rsidRPr="00795BAC" w:rsidRDefault="00FE3698" w:rsidP="00FE3698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Materiale scrise &amp; video  </w:t>
            </w:r>
          </w:p>
        </w:tc>
        <w:tc>
          <w:tcPr>
            <w:tcW w:w="5106" w:type="dxa"/>
          </w:tcPr>
          <w:p w14:paraId="38CEDB9A" w14:textId="75FB52C3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Sunt discutate principiile și tehnicile utilizate în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coaching-ul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focalizat pe soluții. Procesul unei ședințe din perspectiva SFBC (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Solution-Focused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Brief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):</w:t>
            </w:r>
          </w:p>
          <w:p w14:paraId="1996104C" w14:textId="67C015C2" w:rsidR="00FE3698" w:rsidRPr="00795BAC" w:rsidRDefault="00FE3698" w:rsidP="00FE3698">
            <w:pPr>
              <w:pStyle w:val="NoSpacing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Setarea obiectivelor</w:t>
            </w:r>
          </w:p>
          <w:p w14:paraId="251CF209" w14:textId="6E1DE70D" w:rsidR="00FE3698" w:rsidRPr="00795BAC" w:rsidRDefault="00FE3698" w:rsidP="00FE3698">
            <w:pPr>
              <w:pStyle w:val="NoSpacing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Evaluarea realității curente</w:t>
            </w:r>
          </w:p>
          <w:p w14:paraId="72CB816D" w14:textId="77777777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  <w:p w14:paraId="043134AD" w14:textId="77777777" w:rsidR="00FE3698" w:rsidRPr="00795BAC" w:rsidRDefault="00FE3698" w:rsidP="00FE3698">
            <w:pPr>
              <w:rPr>
                <w:i/>
                <w:iCs/>
                <w:sz w:val="22"/>
                <w:szCs w:val="22"/>
                <w:u w:val="single"/>
                <w:lang w:eastAsia="en-US"/>
              </w:rPr>
            </w:pPr>
            <w:r w:rsidRPr="00795BAC">
              <w:rPr>
                <w:i/>
                <w:iCs/>
                <w:sz w:val="22"/>
                <w:szCs w:val="22"/>
                <w:u w:val="single"/>
                <w:lang w:eastAsia="en-US"/>
              </w:rPr>
              <w:t>De citit:</w:t>
            </w:r>
          </w:p>
          <w:p w14:paraId="34F6BA99" w14:textId="77777777" w:rsidR="00FE3698" w:rsidRPr="00795BAC" w:rsidRDefault="00FE3698" w:rsidP="00FE3698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795BAC">
              <w:rPr>
                <w:sz w:val="22"/>
                <w:szCs w:val="22"/>
                <w:lang w:eastAsia="en-US"/>
              </w:rPr>
              <w:t>Passmore</w:t>
            </w:r>
            <w:proofErr w:type="spellEnd"/>
            <w:r w:rsidRPr="00795BAC">
              <w:rPr>
                <w:sz w:val="22"/>
                <w:szCs w:val="22"/>
                <w:lang w:eastAsia="en-US"/>
              </w:rPr>
              <w:t>, J. (Ed.). (2021). </w:t>
            </w:r>
            <w:r w:rsidRPr="00795BAC">
              <w:rPr>
                <w:i/>
                <w:iCs/>
                <w:sz w:val="22"/>
                <w:szCs w:val="22"/>
                <w:lang w:eastAsia="en-US"/>
              </w:rPr>
              <w:t xml:space="preserve">The </w:t>
            </w:r>
            <w:proofErr w:type="spellStart"/>
            <w:r w:rsidRPr="00795BAC">
              <w:rPr>
                <w:i/>
                <w:iCs/>
                <w:sz w:val="22"/>
                <w:szCs w:val="22"/>
                <w:lang w:eastAsia="en-US"/>
              </w:rPr>
              <w:t>Coaches</w:t>
            </w:r>
            <w:proofErr w:type="spellEnd"/>
            <w:r w:rsidRPr="00795BAC">
              <w:rPr>
                <w:i/>
                <w:iCs/>
                <w:sz w:val="22"/>
                <w:szCs w:val="22"/>
                <w:lang w:eastAsia="en-US"/>
              </w:rPr>
              <w:t xml:space="preserve">' </w:t>
            </w:r>
            <w:proofErr w:type="spellStart"/>
            <w:r w:rsidRPr="00795BAC">
              <w:rPr>
                <w:i/>
                <w:iCs/>
                <w:sz w:val="22"/>
                <w:szCs w:val="22"/>
                <w:lang w:eastAsia="en-US"/>
              </w:rPr>
              <w:t>Handbook</w:t>
            </w:r>
            <w:proofErr w:type="spellEnd"/>
            <w:r w:rsidRPr="00795BAC">
              <w:rPr>
                <w:i/>
                <w:iCs/>
                <w:sz w:val="22"/>
                <w:szCs w:val="22"/>
                <w:lang w:eastAsia="en-US"/>
              </w:rPr>
              <w:t xml:space="preserve">: The Complete </w:t>
            </w:r>
            <w:proofErr w:type="spellStart"/>
            <w:r w:rsidRPr="00795BAC">
              <w:rPr>
                <w:i/>
                <w:iCs/>
                <w:sz w:val="22"/>
                <w:szCs w:val="22"/>
                <w:lang w:eastAsia="en-US"/>
              </w:rPr>
              <w:t>Practitioner</w:t>
            </w:r>
            <w:proofErr w:type="spellEnd"/>
            <w:r w:rsidRPr="00795BAC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5BAC">
              <w:rPr>
                <w:i/>
                <w:iCs/>
                <w:sz w:val="22"/>
                <w:szCs w:val="22"/>
                <w:lang w:eastAsia="en-US"/>
              </w:rPr>
              <w:t>Guide</w:t>
            </w:r>
            <w:proofErr w:type="spellEnd"/>
            <w:r w:rsidRPr="00795BAC">
              <w:rPr>
                <w:i/>
                <w:iCs/>
                <w:sz w:val="22"/>
                <w:szCs w:val="22"/>
                <w:lang w:eastAsia="en-US"/>
              </w:rPr>
              <w:t xml:space="preserve"> for Professional </w:t>
            </w:r>
            <w:proofErr w:type="spellStart"/>
            <w:r w:rsidRPr="00795BAC">
              <w:rPr>
                <w:i/>
                <w:iCs/>
                <w:sz w:val="22"/>
                <w:szCs w:val="22"/>
                <w:lang w:eastAsia="en-US"/>
              </w:rPr>
              <w:t>Coaches</w:t>
            </w:r>
            <w:proofErr w:type="spellEnd"/>
            <w:r w:rsidRPr="00795BAC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795BAC">
              <w:rPr>
                <w:sz w:val="22"/>
                <w:szCs w:val="22"/>
                <w:lang w:eastAsia="en-US"/>
              </w:rPr>
              <w:t>Routledge</w:t>
            </w:r>
            <w:proofErr w:type="spellEnd"/>
            <w:r w:rsidRPr="00795BAC">
              <w:rPr>
                <w:sz w:val="22"/>
                <w:szCs w:val="22"/>
                <w:lang w:eastAsia="en-US"/>
              </w:rPr>
              <w:t xml:space="preserve">. – </w:t>
            </w:r>
            <w:r w:rsidRPr="00795BAC">
              <w:rPr>
                <w:i/>
                <w:iCs/>
                <w:sz w:val="22"/>
                <w:szCs w:val="22"/>
                <w:lang w:eastAsia="en-US"/>
              </w:rPr>
              <w:t>Capitolul 19</w:t>
            </w:r>
          </w:p>
          <w:p w14:paraId="786160E9" w14:textId="1A99DACD" w:rsidR="00672919" w:rsidRPr="00795BAC" w:rsidRDefault="00672919" w:rsidP="006729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Whitmore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, J. (2011). 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pentru performanță</w:t>
            </w:r>
            <w:r w:rsidRPr="00795BAC">
              <w:rPr>
                <w:rFonts w:ascii="Times New Roman" w:hAnsi="Times New Roman"/>
                <w:lang w:val="ro-RO"/>
              </w:rPr>
              <w:t xml:space="preserve">, București, Editura Publica – 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>Capitolele 7-8</w:t>
            </w:r>
          </w:p>
          <w:p w14:paraId="6F106B21" w14:textId="6EBE90E9" w:rsidR="00672919" w:rsidRPr="00795BAC" w:rsidRDefault="00672919" w:rsidP="00FE3698">
            <w:pPr>
              <w:rPr>
                <w:sz w:val="22"/>
                <w:szCs w:val="22"/>
                <w:lang w:eastAsia="en-US"/>
              </w:rPr>
            </w:pPr>
          </w:p>
        </w:tc>
      </w:tr>
      <w:tr w:rsidR="00FE3698" w:rsidRPr="00795BAC" w14:paraId="4802291B" w14:textId="77777777" w:rsidTr="00E61B91">
        <w:tc>
          <w:tcPr>
            <w:tcW w:w="2819" w:type="dxa"/>
          </w:tcPr>
          <w:p w14:paraId="3FCD348D" w14:textId="37A42F4E" w:rsidR="00FE3698" w:rsidRPr="00795BAC" w:rsidRDefault="00FE3698" w:rsidP="00FE3698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Modele de </w:t>
            </w:r>
            <w:proofErr w:type="spellStart"/>
            <w:r w:rsidRPr="00795BAC">
              <w:rPr>
                <w:sz w:val="22"/>
                <w:szCs w:val="22"/>
              </w:rPr>
              <w:t>coaching</w:t>
            </w:r>
            <w:proofErr w:type="spellEnd"/>
            <w:r w:rsidRPr="00795BAC">
              <w:rPr>
                <w:sz w:val="22"/>
                <w:szCs w:val="22"/>
              </w:rPr>
              <w:t xml:space="preserve"> validate științific  – </w:t>
            </w:r>
            <w:proofErr w:type="spellStart"/>
            <w:r w:rsidRPr="00795BAC">
              <w:rPr>
                <w:sz w:val="22"/>
                <w:szCs w:val="22"/>
              </w:rPr>
              <w:t>Coaching</w:t>
            </w:r>
            <w:proofErr w:type="spellEnd"/>
            <w:r w:rsidRPr="00795BAC">
              <w:rPr>
                <w:sz w:val="22"/>
                <w:szCs w:val="22"/>
              </w:rPr>
              <w:t xml:space="preserve"> focusat pe soluții II.</w:t>
            </w:r>
          </w:p>
        </w:tc>
        <w:tc>
          <w:tcPr>
            <w:tcW w:w="1460" w:type="dxa"/>
          </w:tcPr>
          <w:p w14:paraId="47171401" w14:textId="77777777" w:rsidR="00FE3698" w:rsidRPr="00795BAC" w:rsidRDefault="00FE3698" w:rsidP="00FE3698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Prelegere, Conversație, </w:t>
            </w:r>
          </w:p>
          <w:p w14:paraId="055CF14D" w14:textId="5B674E8B" w:rsidR="00FE3698" w:rsidRPr="00795BAC" w:rsidRDefault="00FE3698" w:rsidP="00FE3698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Materiale scrise &amp; video  </w:t>
            </w:r>
          </w:p>
        </w:tc>
        <w:tc>
          <w:tcPr>
            <w:tcW w:w="5106" w:type="dxa"/>
          </w:tcPr>
          <w:p w14:paraId="374710CD" w14:textId="4FD2BBBF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Sunt discutate principiile și tehnicile utilizate în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coaching-ul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focalizat pe soluții. Procesul unei ședințe din perspectiva SFBC (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Solution-Focused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Brief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):</w:t>
            </w:r>
          </w:p>
          <w:p w14:paraId="3C5C5F9D" w14:textId="7A85A466" w:rsidR="00FE3698" w:rsidRPr="00795BAC" w:rsidRDefault="00FE3698" w:rsidP="00FE3698">
            <w:pPr>
              <w:pStyle w:val="NoSpacing"/>
              <w:numPr>
                <w:ilvl w:val="0"/>
                <w:numId w:val="51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795BAC">
              <w:rPr>
                <w:rFonts w:ascii="Times New Roman" w:hAnsi="Times New Roman"/>
              </w:rPr>
              <w:t>Generarea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alternativelor</w:t>
            </w:r>
            <w:proofErr w:type="spellEnd"/>
            <w:r w:rsidRPr="00795BAC">
              <w:rPr>
                <w:rFonts w:ascii="Times New Roman" w:hAnsi="Times New Roman"/>
              </w:rPr>
              <w:t xml:space="preserve"> de </w:t>
            </w:r>
            <w:proofErr w:type="spellStart"/>
            <w:r w:rsidRPr="00795BAC">
              <w:rPr>
                <w:rFonts w:ascii="Times New Roman" w:hAnsi="Times New Roman"/>
              </w:rPr>
              <w:t>acțiune</w:t>
            </w:r>
            <w:proofErr w:type="spellEnd"/>
          </w:p>
          <w:p w14:paraId="3ECCED64" w14:textId="2221095E" w:rsidR="00FE3698" w:rsidRPr="00732BE2" w:rsidRDefault="00FE3698" w:rsidP="00FE3698">
            <w:pPr>
              <w:pStyle w:val="NoSpacing"/>
              <w:numPr>
                <w:ilvl w:val="0"/>
                <w:numId w:val="51"/>
              </w:numPr>
              <w:jc w:val="both"/>
              <w:rPr>
                <w:rFonts w:ascii="Times New Roman" w:hAnsi="Times New Roman"/>
                <w:lang w:val="pt-PT"/>
              </w:rPr>
            </w:pPr>
            <w:r w:rsidRPr="00732BE2">
              <w:rPr>
                <w:rFonts w:ascii="Times New Roman" w:hAnsi="Times New Roman"/>
                <w:lang w:val="pt-PT"/>
              </w:rPr>
              <w:t>Planificare, angajament și responsabilitate pentru acțiune</w:t>
            </w:r>
          </w:p>
          <w:p w14:paraId="3004929D" w14:textId="77777777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i/>
                <w:iCs/>
                <w:u w:val="single"/>
                <w:lang w:val="ro-RO"/>
              </w:rPr>
            </w:pPr>
          </w:p>
          <w:p w14:paraId="3A796C99" w14:textId="77777777" w:rsidR="00FE3698" w:rsidRPr="00795BAC" w:rsidRDefault="00FE3698" w:rsidP="00FE3698">
            <w:pPr>
              <w:rPr>
                <w:i/>
                <w:iCs/>
                <w:u w:val="single"/>
              </w:rPr>
            </w:pPr>
            <w:r w:rsidRPr="00795BAC">
              <w:rPr>
                <w:i/>
                <w:iCs/>
                <w:u w:val="single"/>
              </w:rPr>
              <w:t>De citit:</w:t>
            </w:r>
          </w:p>
          <w:p w14:paraId="580D368E" w14:textId="77777777" w:rsidR="00FE3698" w:rsidRPr="00795BAC" w:rsidRDefault="00FE3698" w:rsidP="00FE3698">
            <w:pPr>
              <w:rPr>
                <w:i/>
                <w:iCs/>
                <w:sz w:val="22"/>
                <w:szCs w:val="22"/>
              </w:rPr>
            </w:pPr>
            <w:proofErr w:type="spellStart"/>
            <w:r w:rsidRPr="00795BAC">
              <w:rPr>
                <w:sz w:val="22"/>
                <w:szCs w:val="22"/>
              </w:rPr>
              <w:lastRenderedPageBreak/>
              <w:t>Passmore</w:t>
            </w:r>
            <w:proofErr w:type="spellEnd"/>
            <w:r w:rsidRPr="00795BAC">
              <w:rPr>
                <w:sz w:val="22"/>
                <w:szCs w:val="22"/>
              </w:rPr>
              <w:t xml:space="preserve">, J. (Ed.). (2021). The </w:t>
            </w:r>
            <w:proofErr w:type="spellStart"/>
            <w:r w:rsidRPr="00795BAC">
              <w:rPr>
                <w:sz w:val="22"/>
                <w:szCs w:val="22"/>
              </w:rPr>
              <w:t>Coaches</w:t>
            </w:r>
            <w:proofErr w:type="spellEnd"/>
            <w:r w:rsidRPr="00795BAC">
              <w:rPr>
                <w:sz w:val="22"/>
                <w:szCs w:val="22"/>
              </w:rPr>
              <w:t xml:space="preserve">' </w:t>
            </w:r>
            <w:proofErr w:type="spellStart"/>
            <w:r w:rsidRPr="00795BAC">
              <w:rPr>
                <w:sz w:val="22"/>
                <w:szCs w:val="22"/>
              </w:rPr>
              <w:t>Handbook</w:t>
            </w:r>
            <w:proofErr w:type="spellEnd"/>
            <w:r w:rsidRPr="00795BAC">
              <w:rPr>
                <w:sz w:val="22"/>
                <w:szCs w:val="22"/>
              </w:rPr>
              <w:t xml:space="preserve">: The Complete </w:t>
            </w:r>
            <w:proofErr w:type="spellStart"/>
            <w:r w:rsidRPr="00795BAC">
              <w:rPr>
                <w:sz w:val="22"/>
                <w:szCs w:val="22"/>
              </w:rPr>
              <w:t>Practitioner</w:t>
            </w:r>
            <w:proofErr w:type="spellEnd"/>
            <w:r w:rsidRPr="00795BAC">
              <w:rPr>
                <w:sz w:val="22"/>
                <w:szCs w:val="22"/>
              </w:rPr>
              <w:t xml:space="preserve"> </w:t>
            </w:r>
            <w:proofErr w:type="spellStart"/>
            <w:r w:rsidRPr="00795BAC">
              <w:rPr>
                <w:sz w:val="22"/>
                <w:szCs w:val="22"/>
              </w:rPr>
              <w:t>Guide</w:t>
            </w:r>
            <w:proofErr w:type="spellEnd"/>
            <w:r w:rsidRPr="00795BAC">
              <w:rPr>
                <w:sz w:val="22"/>
                <w:szCs w:val="22"/>
              </w:rPr>
              <w:t xml:space="preserve"> for Professional </w:t>
            </w:r>
            <w:proofErr w:type="spellStart"/>
            <w:r w:rsidRPr="00795BAC">
              <w:rPr>
                <w:sz w:val="22"/>
                <w:szCs w:val="22"/>
              </w:rPr>
              <w:t>Coaches</w:t>
            </w:r>
            <w:proofErr w:type="spellEnd"/>
            <w:r w:rsidRPr="00795BAC">
              <w:rPr>
                <w:sz w:val="22"/>
                <w:szCs w:val="22"/>
              </w:rPr>
              <w:t xml:space="preserve">. </w:t>
            </w:r>
            <w:proofErr w:type="spellStart"/>
            <w:r w:rsidRPr="00795BAC">
              <w:rPr>
                <w:sz w:val="22"/>
                <w:szCs w:val="22"/>
              </w:rPr>
              <w:t>Routledge</w:t>
            </w:r>
            <w:proofErr w:type="spellEnd"/>
            <w:r w:rsidRPr="00795BAC">
              <w:rPr>
                <w:sz w:val="22"/>
                <w:szCs w:val="22"/>
              </w:rPr>
              <w:t xml:space="preserve">. – </w:t>
            </w:r>
            <w:r w:rsidRPr="00795BAC">
              <w:rPr>
                <w:i/>
                <w:iCs/>
                <w:sz w:val="22"/>
                <w:szCs w:val="22"/>
              </w:rPr>
              <w:t>Capitolul 19</w:t>
            </w:r>
          </w:p>
          <w:p w14:paraId="0DF2BD55" w14:textId="50AB4E38" w:rsidR="00672919" w:rsidRPr="00795BAC" w:rsidRDefault="00672919" w:rsidP="006729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Whitmore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, J. (2011). 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pentru performanță</w:t>
            </w:r>
            <w:r w:rsidRPr="00795BAC">
              <w:rPr>
                <w:rFonts w:ascii="Times New Roman" w:hAnsi="Times New Roman"/>
                <w:lang w:val="ro-RO"/>
              </w:rPr>
              <w:t xml:space="preserve">, București, Editura Publica 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>– Capitolele 9-10</w:t>
            </w:r>
          </w:p>
          <w:p w14:paraId="45221811" w14:textId="5F480212" w:rsidR="00672919" w:rsidRPr="00795BAC" w:rsidRDefault="00672919" w:rsidP="00FE3698">
            <w:pPr>
              <w:rPr>
                <w:sz w:val="22"/>
                <w:szCs w:val="22"/>
              </w:rPr>
            </w:pPr>
          </w:p>
        </w:tc>
      </w:tr>
      <w:tr w:rsidR="00FE3698" w:rsidRPr="00795BAC" w14:paraId="39B60478" w14:textId="77777777" w:rsidTr="00E61B91">
        <w:tc>
          <w:tcPr>
            <w:tcW w:w="2819" w:type="dxa"/>
          </w:tcPr>
          <w:p w14:paraId="4E1D7A62" w14:textId="1969E714" w:rsidR="00FE3698" w:rsidRPr="00795BAC" w:rsidRDefault="00FE3698" w:rsidP="00FE3698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lastRenderedPageBreak/>
              <w:t xml:space="preserve">Abordări validate științific – </w:t>
            </w:r>
            <w:proofErr w:type="spellStart"/>
            <w:r w:rsidRPr="00795BAC">
              <w:rPr>
                <w:sz w:val="22"/>
                <w:szCs w:val="22"/>
              </w:rPr>
              <w:t>Coaching</w:t>
            </w:r>
            <w:proofErr w:type="spellEnd"/>
            <w:r w:rsidRPr="00795BAC">
              <w:rPr>
                <w:sz w:val="22"/>
                <w:szCs w:val="22"/>
              </w:rPr>
              <w:t xml:space="preserve"> cognitiv-comportamental</w:t>
            </w:r>
          </w:p>
        </w:tc>
        <w:tc>
          <w:tcPr>
            <w:tcW w:w="1460" w:type="dxa"/>
          </w:tcPr>
          <w:p w14:paraId="2350243C" w14:textId="77777777" w:rsidR="00FE3698" w:rsidRPr="00795BAC" w:rsidRDefault="00FE3698" w:rsidP="00FE3698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Prelegere, Conversație, </w:t>
            </w:r>
          </w:p>
          <w:p w14:paraId="5BECD140" w14:textId="548AE438" w:rsidR="00FE3698" w:rsidRPr="00795BAC" w:rsidRDefault="00FE3698" w:rsidP="00FE3698">
            <w:pPr>
              <w:rPr>
                <w:sz w:val="22"/>
                <w:szCs w:val="22"/>
              </w:rPr>
            </w:pPr>
            <w:r w:rsidRPr="00795BAC">
              <w:rPr>
                <w:sz w:val="22"/>
                <w:szCs w:val="22"/>
              </w:rPr>
              <w:t xml:space="preserve">Materiale scrise &amp; video  </w:t>
            </w:r>
          </w:p>
        </w:tc>
        <w:tc>
          <w:tcPr>
            <w:tcW w:w="5106" w:type="dxa"/>
          </w:tcPr>
          <w:p w14:paraId="03C2C5A4" w14:textId="77777777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Sunt discutate modelele de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inspirate din curentul behaviorist și cognitiv-comportamental:</w:t>
            </w:r>
          </w:p>
          <w:p w14:paraId="49F2DE90" w14:textId="77777777" w:rsidR="00FE3698" w:rsidRPr="00795BAC" w:rsidRDefault="00FE3698" w:rsidP="00FE3698">
            <w:pPr>
              <w:pStyle w:val="NoSpacing"/>
              <w:numPr>
                <w:ilvl w:val="0"/>
                <w:numId w:val="51"/>
              </w:numPr>
              <w:jc w:val="both"/>
              <w:rPr>
                <w:rFonts w:ascii="Times New Roman" w:hAnsi="Times New Roman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ABC cognitiv &amp; comportamental </w:t>
            </w:r>
          </w:p>
          <w:p w14:paraId="6F621630" w14:textId="1405DC41" w:rsidR="00FE3698" w:rsidRPr="00795BAC" w:rsidRDefault="00FE3698" w:rsidP="00FE3698">
            <w:pPr>
              <w:pStyle w:val="NoSpacing"/>
              <w:numPr>
                <w:ilvl w:val="0"/>
                <w:numId w:val="51"/>
              </w:numPr>
              <w:jc w:val="both"/>
              <w:rPr>
                <w:rFonts w:ascii="Times New Roman" w:hAnsi="Times New Roman"/>
              </w:rPr>
            </w:pPr>
            <w:r w:rsidRPr="00795BAC">
              <w:rPr>
                <w:rFonts w:ascii="Times New Roman" w:hAnsi="Times New Roman"/>
                <w:lang w:val="ro-RO"/>
              </w:rPr>
              <w:t>modelul GROW</w:t>
            </w:r>
          </w:p>
          <w:p w14:paraId="20FA2FDE" w14:textId="77777777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i/>
                <w:iCs/>
                <w:u w:val="single"/>
                <w:lang w:val="ro-RO"/>
              </w:rPr>
            </w:pPr>
          </w:p>
          <w:p w14:paraId="390B1803" w14:textId="77777777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i/>
                <w:iCs/>
                <w:u w:val="single"/>
                <w:lang w:val="ro-RO"/>
              </w:rPr>
            </w:pPr>
            <w:r w:rsidRPr="00795BAC">
              <w:rPr>
                <w:rFonts w:ascii="Times New Roman" w:hAnsi="Times New Roman"/>
                <w:i/>
                <w:iCs/>
                <w:u w:val="single"/>
                <w:lang w:val="ro-RO"/>
              </w:rPr>
              <w:t>De citit:</w:t>
            </w:r>
          </w:p>
          <w:p w14:paraId="79A5060D" w14:textId="77777777" w:rsidR="00FE3698" w:rsidRPr="00795BAC" w:rsidRDefault="00FE3698" w:rsidP="00FE3698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Passmore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J. (Ed.). (2021). The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Coaches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'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Handbook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: The Complete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Practitioner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Guide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for Professional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Coaches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.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Routledge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. – 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>Capitolele 17, 20</w:t>
            </w:r>
          </w:p>
          <w:p w14:paraId="27246150" w14:textId="77777777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FE3698" w:rsidRPr="00795BAC" w14:paraId="6F8A801D" w14:textId="77777777" w:rsidTr="00802D13">
        <w:tc>
          <w:tcPr>
            <w:tcW w:w="9385" w:type="dxa"/>
            <w:gridSpan w:val="3"/>
          </w:tcPr>
          <w:p w14:paraId="6F83755B" w14:textId="77777777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795BAC">
              <w:rPr>
                <w:rFonts w:ascii="Times New Roman" w:hAnsi="Times New Roman"/>
                <w:b/>
                <w:bCs/>
                <w:lang w:val="ro-RO"/>
              </w:rPr>
              <w:t>Bibliografie principală</w:t>
            </w:r>
          </w:p>
          <w:p w14:paraId="213A2982" w14:textId="77777777" w:rsidR="00FE3698" w:rsidRPr="00795BAC" w:rsidRDefault="00FE3698" w:rsidP="00FE3698">
            <w:pPr>
              <w:pStyle w:val="NoSpacing"/>
              <w:numPr>
                <w:ilvl w:val="0"/>
                <w:numId w:val="49"/>
              </w:numPr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Passmore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, J. (Ed.). (2021). 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The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Coaches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'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Handbook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: The Complete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Practitioner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Guide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for Professional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Coaches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.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Routledge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.</w:t>
            </w:r>
          </w:p>
          <w:p w14:paraId="4F572708" w14:textId="77777777" w:rsidR="00FE3698" w:rsidRPr="00795BAC" w:rsidRDefault="00FE3698" w:rsidP="00FE3698">
            <w:pPr>
              <w:pStyle w:val="NoSpacing"/>
              <w:numPr>
                <w:ilvl w:val="0"/>
                <w:numId w:val="49"/>
              </w:numPr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Passmore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J.,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Peterson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D., &amp;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Freire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T. (2013). The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psychology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of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and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mentoring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. 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The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Wiley-Blackwell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handbook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of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the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psychology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of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and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mentoring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John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Wiley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&amp;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Sons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Ltd; Oxford. </w:t>
            </w:r>
          </w:p>
          <w:p w14:paraId="687B7AE2" w14:textId="77777777" w:rsidR="00FE3698" w:rsidRPr="00795BAC" w:rsidRDefault="00FE3698" w:rsidP="00FE3698">
            <w:pPr>
              <w:pStyle w:val="NoSpacing"/>
              <w:numPr>
                <w:ilvl w:val="0"/>
                <w:numId w:val="49"/>
              </w:numPr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Whitmore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, J. (2011). 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pentru performanță</w:t>
            </w:r>
            <w:r w:rsidRPr="00795BAC">
              <w:rPr>
                <w:rFonts w:ascii="Times New Roman" w:hAnsi="Times New Roman"/>
                <w:lang w:val="ro-RO"/>
              </w:rPr>
              <w:t>, București, Editura Publica</w:t>
            </w:r>
          </w:p>
          <w:p w14:paraId="0C19B878" w14:textId="15250D09" w:rsidR="009D3766" w:rsidRPr="00795BAC" w:rsidRDefault="009D3766" w:rsidP="009D3766">
            <w:pPr>
              <w:pStyle w:val="NoSpacing"/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795BAC">
              <w:rPr>
                <w:rFonts w:ascii="Times New Roman" w:hAnsi="Times New Roman"/>
                <w:b/>
                <w:bCs/>
                <w:lang w:val="ro-RO"/>
              </w:rPr>
              <w:t>Bibliografie secundară:</w:t>
            </w:r>
          </w:p>
          <w:p w14:paraId="7C9BFB07" w14:textId="2E06B830" w:rsidR="009D3766" w:rsidRPr="00795BAC" w:rsidRDefault="009D3766" w:rsidP="00AF6EE2">
            <w:pPr>
              <w:pStyle w:val="NoSpacing"/>
              <w:numPr>
                <w:ilvl w:val="0"/>
                <w:numId w:val="54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Meyer, J. L. (2003).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and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counselling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in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organizational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psychology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. In</w:t>
            </w:r>
            <w:r w:rsidR="00FD0314" w:rsidRPr="00795BAC">
              <w:rPr>
                <w:rFonts w:ascii="Times New Roman" w:hAnsi="Times New Roman"/>
                <w:lang w:val="ro-RO"/>
              </w:rPr>
              <w:t xml:space="preserve"> (</w:t>
            </w:r>
            <w:proofErr w:type="spellStart"/>
            <w:r w:rsidR="00FD0314" w:rsidRPr="00795BAC">
              <w:rPr>
                <w:rFonts w:ascii="Times New Roman" w:hAnsi="Times New Roman"/>
                <w:lang w:val="ro-RO"/>
              </w:rPr>
              <w:t>Eds</w:t>
            </w:r>
            <w:proofErr w:type="spellEnd"/>
            <w:r w:rsidR="00FD0314" w:rsidRPr="00795BAC">
              <w:rPr>
                <w:rFonts w:ascii="Times New Roman" w:hAnsi="Times New Roman"/>
                <w:lang w:val="ro-RO"/>
              </w:rPr>
              <w:t xml:space="preserve">. </w:t>
            </w:r>
            <w:proofErr w:type="spellStart"/>
            <w:r w:rsidR="00FD0314" w:rsidRPr="00795BAC">
              <w:rPr>
                <w:rFonts w:ascii="Times New Roman" w:hAnsi="Times New Roman"/>
                <w:lang w:val="ro-RO"/>
              </w:rPr>
              <w:t>Schabracq</w:t>
            </w:r>
            <w:proofErr w:type="spellEnd"/>
            <w:r w:rsidR="00FD0314" w:rsidRPr="00795BAC">
              <w:rPr>
                <w:rFonts w:ascii="Times New Roman" w:hAnsi="Times New Roman"/>
                <w:lang w:val="ro-RO"/>
              </w:rPr>
              <w:t xml:space="preserve"> et al.),</w:t>
            </w:r>
            <w:r w:rsidRPr="00795BAC">
              <w:rPr>
                <w:rFonts w:ascii="Times New Roman" w:hAnsi="Times New Roman"/>
                <w:lang w:val="ro-RO"/>
              </w:rPr>
              <w:t> 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The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handbook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of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work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and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health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psychology</w:t>
            </w:r>
            <w:proofErr w:type="spellEnd"/>
            <w:r w:rsidR="00FD0314" w:rsidRPr="00795BAC">
              <w:rPr>
                <w:rFonts w:ascii="Times New Roman" w:hAnsi="Times New Roman"/>
                <w:i/>
                <w:iCs/>
                <w:lang w:val="ro-RO"/>
              </w:rPr>
              <w:t>.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r w:rsidRPr="00795BAC">
              <w:rPr>
                <w:rFonts w:ascii="Times New Roman" w:hAnsi="Times New Roman"/>
                <w:lang w:val="ro-RO"/>
              </w:rPr>
              <w:t>569 - 584.</w:t>
            </w:r>
            <w:r w:rsidR="00AF6EE2" w:rsidRPr="00795BAC">
              <w:rPr>
                <w:rFonts w:ascii="Times New Roman" w:hAnsi="Times New Roman"/>
                <w:lang w:val="ro-RO"/>
              </w:rPr>
              <w:t xml:space="preserve"> John </w:t>
            </w:r>
            <w:proofErr w:type="spellStart"/>
            <w:r w:rsidR="00AF6EE2" w:rsidRPr="00795BAC">
              <w:rPr>
                <w:rFonts w:ascii="Times New Roman" w:hAnsi="Times New Roman"/>
                <w:lang w:val="ro-RO"/>
              </w:rPr>
              <w:t>Wiley</w:t>
            </w:r>
            <w:proofErr w:type="spellEnd"/>
            <w:r w:rsidR="00AF6EE2" w:rsidRPr="00795BAC">
              <w:rPr>
                <w:rFonts w:ascii="Times New Roman" w:hAnsi="Times New Roman"/>
                <w:lang w:val="ro-RO"/>
              </w:rPr>
              <w:t xml:space="preserve"> &amp; </w:t>
            </w:r>
            <w:proofErr w:type="spellStart"/>
            <w:r w:rsidR="00AF6EE2" w:rsidRPr="00795BAC">
              <w:rPr>
                <w:rFonts w:ascii="Times New Roman" w:hAnsi="Times New Roman"/>
                <w:lang w:val="ro-RO"/>
              </w:rPr>
              <w:t>Sons</w:t>
            </w:r>
            <w:proofErr w:type="spellEnd"/>
            <w:r w:rsidR="00AF6EE2" w:rsidRPr="00795BAC">
              <w:rPr>
                <w:rFonts w:ascii="Times New Roman" w:hAnsi="Times New Roman"/>
                <w:lang w:val="ro-RO"/>
              </w:rPr>
              <w:t xml:space="preserve"> Inc., England.</w:t>
            </w:r>
          </w:p>
          <w:p w14:paraId="0BFEB19D" w14:textId="6AD57DA2" w:rsidR="00FD0314" w:rsidRPr="00795BAC" w:rsidRDefault="00FD0314" w:rsidP="00AF6EE2">
            <w:pPr>
              <w:pStyle w:val="NoSpacing"/>
              <w:numPr>
                <w:ilvl w:val="0"/>
                <w:numId w:val="54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Palmer, S.,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Gyllensten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K.,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Woolfe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R.,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Strawbridge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S., Douglas, B., &amp;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Dryden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W. (2010).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Counselling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psychology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in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the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workplace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. 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Handbook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of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counselling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psychology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, 416-433.</w:t>
            </w:r>
          </w:p>
          <w:p w14:paraId="18DCF407" w14:textId="3C6FF967" w:rsidR="00FE3698" w:rsidRPr="00795BAC" w:rsidRDefault="00FE3698" w:rsidP="00672919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FE3698" w:rsidRPr="00795BAC" w14:paraId="7D8FDF0A" w14:textId="77777777" w:rsidTr="00E61B91">
        <w:tc>
          <w:tcPr>
            <w:tcW w:w="2819" w:type="dxa"/>
          </w:tcPr>
          <w:p w14:paraId="2F61D4FE" w14:textId="77777777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</w:rPr>
              <w:t xml:space="preserve">8.2 Seminar / </w:t>
            </w:r>
            <w:r w:rsidRPr="00795BAC"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1460" w:type="dxa"/>
          </w:tcPr>
          <w:p w14:paraId="5734E2DF" w14:textId="77777777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Metode de predare</w:t>
            </w:r>
          </w:p>
        </w:tc>
        <w:tc>
          <w:tcPr>
            <w:tcW w:w="5106" w:type="dxa"/>
          </w:tcPr>
          <w:p w14:paraId="22F0739C" w14:textId="77777777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Observații</w:t>
            </w:r>
          </w:p>
        </w:tc>
      </w:tr>
      <w:tr w:rsidR="00FE3698" w:rsidRPr="00795BAC" w14:paraId="0361D44D" w14:textId="77777777" w:rsidTr="00E61B91">
        <w:tc>
          <w:tcPr>
            <w:tcW w:w="2819" w:type="dxa"/>
          </w:tcPr>
          <w:p w14:paraId="136C8BC1" w14:textId="77777777" w:rsidR="00FE3698" w:rsidRPr="00795BAC" w:rsidRDefault="00FE3698" w:rsidP="00FE3698">
            <w:pPr>
              <w:pStyle w:val="NoSpacing"/>
              <w:numPr>
                <w:ilvl w:val="0"/>
                <w:numId w:val="37"/>
              </w:numPr>
              <w:tabs>
                <w:tab w:val="right" w:pos="2912"/>
              </w:tabs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Seminar Introductiv</w:t>
            </w:r>
          </w:p>
        </w:tc>
        <w:tc>
          <w:tcPr>
            <w:tcW w:w="1460" w:type="dxa"/>
          </w:tcPr>
          <w:p w14:paraId="40EB15B1" w14:textId="4CF97A52" w:rsidR="00FE3698" w:rsidRPr="00795BAC" w:rsidRDefault="00FE3698" w:rsidP="00FE369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Conversație</w:t>
            </w:r>
          </w:p>
          <w:p w14:paraId="15ABF6BA" w14:textId="77777777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5106" w:type="dxa"/>
          </w:tcPr>
          <w:p w14:paraId="0705D255" w14:textId="3B45DA43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Sunt prezentate obiectivele,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conţinuturile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semi</w:t>
            </w:r>
            <w:r w:rsidR="00FD0314" w:rsidRPr="00795BAC">
              <w:rPr>
                <w:rFonts w:ascii="Times New Roman" w:hAnsi="Times New Roman"/>
                <w:lang w:val="ro-RO"/>
              </w:rPr>
              <w:t>n</w:t>
            </w:r>
            <w:r w:rsidRPr="00795BAC">
              <w:rPr>
                <w:rFonts w:ascii="Times New Roman" w:hAnsi="Times New Roman"/>
                <w:lang w:val="ro-RO"/>
              </w:rPr>
              <w:t xml:space="preserve">arului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şi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modalitatea de evaluare. </w:t>
            </w:r>
          </w:p>
          <w:p w14:paraId="79A9D51E" w14:textId="6BD68209" w:rsidR="00FE3698" w:rsidRPr="00795BAC" w:rsidRDefault="00FE3698" w:rsidP="00FE3698">
            <w:pPr>
              <w:pStyle w:val="NoSpacing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bCs/>
                <w:lang w:val="ro-RO"/>
              </w:rPr>
            </w:pPr>
            <w:r w:rsidRPr="00795BAC">
              <w:rPr>
                <w:rFonts w:ascii="Times New Roman" w:hAnsi="Times New Roman"/>
                <w:bCs/>
                <w:lang w:val="ro-RO"/>
              </w:rPr>
              <w:t xml:space="preserve">Stabilirea regulilor pentru exersarea conversațiilor de </w:t>
            </w:r>
            <w:proofErr w:type="spellStart"/>
            <w:r w:rsidRPr="00795BAC">
              <w:rPr>
                <w:rFonts w:ascii="Times New Roman" w:hAnsi="Times New Roman"/>
                <w:bCs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bCs/>
                <w:lang w:val="ro-RO"/>
              </w:rPr>
              <w:t xml:space="preserve"> pe parcursul semestrului. </w:t>
            </w:r>
          </w:p>
        </w:tc>
      </w:tr>
      <w:tr w:rsidR="00FE3698" w:rsidRPr="00795BAC" w14:paraId="27C03364" w14:textId="77777777" w:rsidTr="00E61B91">
        <w:tc>
          <w:tcPr>
            <w:tcW w:w="2819" w:type="dxa"/>
          </w:tcPr>
          <w:p w14:paraId="5B1A2D84" w14:textId="49976CCF" w:rsidR="00FE3698" w:rsidRPr="00795BAC" w:rsidRDefault="00FE3698" w:rsidP="00FE3698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</w:rPr>
              <w:t>Fundamente</w:t>
            </w:r>
            <w:proofErr w:type="spellEnd"/>
            <w:r w:rsidRPr="00795BAC">
              <w:rPr>
                <w:rFonts w:ascii="Times New Roman" w:hAnsi="Times New Roman"/>
              </w:rPr>
              <w:t xml:space="preserve"> I. – </w:t>
            </w:r>
            <w:proofErr w:type="spellStart"/>
            <w:r w:rsidRPr="00795BAC">
              <w:rPr>
                <w:rFonts w:ascii="Times New Roman" w:hAnsi="Times New Roman"/>
              </w:rPr>
              <w:t>Competențele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necesare</w:t>
            </w:r>
            <w:proofErr w:type="spellEnd"/>
          </w:p>
        </w:tc>
        <w:tc>
          <w:tcPr>
            <w:tcW w:w="1460" w:type="dxa"/>
          </w:tcPr>
          <w:p w14:paraId="16510CDA" w14:textId="77777777" w:rsidR="00FE3698" w:rsidRPr="00795BAC" w:rsidRDefault="00FE3698" w:rsidP="00FE369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Conversație</w:t>
            </w:r>
          </w:p>
          <w:p w14:paraId="3E66D040" w14:textId="6DDF0676" w:rsidR="00FE3698" w:rsidRPr="00795BAC" w:rsidRDefault="00FE3698" w:rsidP="00FE369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Studiu de caz, Lucrul pe perechi</w:t>
            </w:r>
          </w:p>
        </w:tc>
        <w:tc>
          <w:tcPr>
            <w:tcW w:w="5106" w:type="dxa"/>
          </w:tcPr>
          <w:p w14:paraId="5DD93A6E" w14:textId="4FCE7BCA" w:rsidR="00FE3698" w:rsidRPr="00795BAC" w:rsidRDefault="00FE3698" w:rsidP="00FE3698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795BAC">
              <w:rPr>
                <w:rFonts w:ascii="Times New Roman" w:hAnsi="Times New Roman"/>
              </w:rPr>
              <w:t>Exerciții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în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perechi</w:t>
            </w:r>
            <w:proofErr w:type="spellEnd"/>
          </w:p>
          <w:p w14:paraId="426EEE0A" w14:textId="633A1061" w:rsidR="00FE3698" w:rsidRPr="00795BAC" w:rsidRDefault="00FE3698" w:rsidP="00FE3698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795BAC">
              <w:rPr>
                <w:rFonts w:ascii="Times New Roman" w:hAnsi="Times New Roman"/>
              </w:rPr>
              <w:t>Exerciții</w:t>
            </w:r>
            <w:proofErr w:type="spellEnd"/>
            <w:r w:rsidRPr="00795BAC">
              <w:rPr>
                <w:rFonts w:ascii="Times New Roman" w:hAnsi="Times New Roman"/>
              </w:rPr>
              <w:t xml:space="preserve"> de </w:t>
            </w:r>
            <w:proofErr w:type="spellStart"/>
            <w:r w:rsidRPr="00795BAC">
              <w:rPr>
                <w:rFonts w:ascii="Times New Roman" w:hAnsi="Times New Roman"/>
              </w:rPr>
              <w:t>reflecție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individuale</w:t>
            </w:r>
            <w:proofErr w:type="spellEnd"/>
          </w:p>
          <w:p w14:paraId="6F1A1CEB" w14:textId="61C86FF7" w:rsidR="00FE3698" w:rsidRPr="00732BE2" w:rsidRDefault="00FE3698" w:rsidP="00FE3698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lang w:val="pt-PT"/>
              </w:rPr>
            </w:pPr>
            <w:r w:rsidRPr="00732BE2">
              <w:rPr>
                <w:rFonts w:ascii="Times New Roman" w:hAnsi="Times New Roman"/>
                <w:lang w:val="pt-PT"/>
              </w:rPr>
              <w:t>Demonstrații a unei conversații de coaching</w:t>
            </w:r>
          </w:p>
          <w:p w14:paraId="71A37B5B" w14:textId="77777777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FE3698" w:rsidRPr="00795BAC" w14:paraId="0076ED9D" w14:textId="77777777" w:rsidTr="00E61B91">
        <w:tc>
          <w:tcPr>
            <w:tcW w:w="2819" w:type="dxa"/>
          </w:tcPr>
          <w:p w14:paraId="13805B5F" w14:textId="06417C87" w:rsidR="00FE3698" w:rsidRPr="00795BAC" w:rsidRDefault="00FE3698" w:rsidP="00AD3C32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</w:rPr>
              <w:t>Fundamente</w:t>
            </w:r>
            <w:proofErr w:type="spellEnd"/>
            <w:r w:rsidRPr="00795BAC">
              <w:rPr>
                <w:rFonts w:ascii="Times New Roman" w:hAnsi="Times New Roman"/>
              </w:rPr>
              <w:t xml:space="preserve"> II. – </w:t>
            </w:r>
            <w:proofErr w:type="spellStart"/>
            <w:r w:rsidRPr="00795BAC">
              <w:rPr>
                <w:rFonts w:ascii="Times New Roman" w:hAnsi="Times New Roman"/>
              </w:rPr>
              <w:t>Competențele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necesare</w:t>
            </w:r>
            <w:proofErr w:type="spellEnd"/>
            <w:r w:rsidRPr="00795BAC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60" w:type="dxa"/>
          </w:tcPr>
          <w:p w14:paraId="1F2B4FBB" w14:textId="77777777" w:rsidR="00FE3698" w:rsidRPr="00795BAC" w:rsidRDefault="00FE3698" w:rsidP="00FE369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Conversație</w:t>
            </w:r>
          </w:p>
          <w:p w14:paraId="6DE18542" w14:textId="5B9E709B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Studiu de caz, Lucrul pe perechi</w:t>
            </w:r>
          </w:p>
        </w:tc>
        <w:tc>
          <w:tcPr>
            <w:tcW w:w="5106" w:type="dxa"/>
          </w:tcPr>
          <w:p w14:paraId="297C0D1C" w14:textId="77777777" w:rsidR="00FE3698" w:rsidRPr="00795BAC" w:rsidRDefault="00FE3698" w:rsidP="00FE3698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795BAC">
              <w:rPr>
                <w:rFonts w:ascii="Times New Roman" w:hAnsi="Times New Roman"/>
              </w:rPr>
              <w:t>Exerciții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în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perechi</w:t>
            </w:r>
            <w:proofErr w:type="spellEnd"/>
          </w:p>
          <w:p w14:paraId="170FBCC6" w14:textId="45933540" w:rsidR="00FE3698" w:rsidRPr="00795BAC" w:rsidRDefault="00FE3698" w:rsidP="00FE3698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795BAC">
              <w:rPr>
                <w:rFonts w:ascii="Times New Roman" w:hAnsi="Times New Roman"/>
              </w:rPr>
              <w:t>Exerciții</w:t>
            </w:r>
            <w:proofErr w:type="spellEnd"/>
            <w:r w:rsidRPr="00795BAC">
              <w:rPr>
                <w:rFonts w:ascii="Times New Roman" w:hAnsi="Times New Roman"/>
              </w:rPr>
              <w:t xml:space="preserve"> de </w:t>
            </w:r>
            <w:proofErr w:type="spellStart"/>
            <w:r w:rsidRPr="00795BAC">
              <w:rPr>
                <w:rFonts w:ascii="Times New Roman" w:hAnsi="Times New Roman"/>
              </w:rPr>
              <w:t>reflecție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individuale</w:t>
            </w:r>
            <w:proofErr w:type="spellEnd"/>
          </w:p>
          <w:p w14:paraId="24418423" w14:textId="4BCEA24F" w:rsidR="00FE3698" w:rsidRPr="00732BE2" w:rsidRDefault="00FE3698" w:rsidP="00FE3698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lang w:val="pt-PT"/>
              </w:rPr>
            </w:pPr>
            <w:r w:rsidRPr="00732BE2">
              <w:rPr>
                <w:rFonts w:ascii="Times New Roman" w:hAnsi="Times New Roman"/>
                <w:lang w:val="pt-PT"/>
              </w:rPr>
              <w:t>Demonstrații a unei conversații de coaching</w:t>
            </w:r>
          </w:p>
        </w:tc>
      </w:tr>
      <w:tr w:rsidR="00AD3C32" w:rsidRPr="00795BAC" w14:paraId="187C5939" w14:textId="77777777" w:rsidTr="00E61B91">
        <w:tc>
          <w:tcPr>
            <w:tcW w:w="2819" w:type="dxa"/>
          </w:tcPr>
          <w:p w14:paraId="6D864AAB" w14:textId="2A69FF1F" w:rsidR="00AD3C32" w:rsidRPr="00795BAC" w:rsidRDefault="00AD3C32" w:rsidP="00AD3C32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</w:rPr>
              <w:t>Modele</w:t>
            </w:r>
            <w:proofErr w:type="spellEnd"/>
            <w:r w:rsidRPr="00795BAC">
              <w:rPr>
                <w:rFonts w:ascii="Times New Roman" w:hAnsi="Times New Roman"/>
              </w:rPr>
              <w:t xml:space="preserve"> de coaching </w:t>
            </w:r>
            <w:proofErr w:type="gramStart"/>
            <w:r w:rsidRPr="00795BAC">
              <w:rPr>
                <w:rFonts w:ascii="Times New Roman" w:hAnsi="Times New Roman"/>
              </w:rPr>
              <w:t>validate</w:t>
            </w:r>
            <w:proofErr w:type="gram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științific</w:t>
            </w:r>
            <w:proofErr w:type="spellEnd"/>
            <w:r w:rsidRPr="00795BAC">
              <w:rPr>
                <w:rFonts w:ascii="Times New Roman" w:hAnsi="Times New Roman"/>
              </w:rPr>
              <w:t xml:space="preserve"> – Coaching </w:t>
            </w:r>
            <w:proofErr w:type="spellStart"/>
            <w:r w:rsidRPr="00795BAC">
              <w:rPr>
                <w:rFonts w:ascii="Times New Roman" w:hAnsi="Times New Roman"/>
              </w:rPr>
              <w:t>focusat</w:t>
            </w:r>
            <w:proofErr w:type="spellEnd"/>
            <w:r w:rsidRPr="00795BAC">
              <w:rPr>
                <w:rFonts w:ascii="Times New Roman" w:hAnsi="Times New Roman"/>
              </w:rPr>
              <w:t xml:space="preserve"> pe </w:t>
            </w:r>
            <w:proofErr w:type="spellStart"/>
            <w:r w:rsidRPr="00795BAC">
              <w:rPr>
                <w:rFonts w:ascii="Times New Roman" w:hAnsi="Times New Roman"/>
              </w:rPr>
              <w:t>soluții</w:t>
            </w:r>
            <w:proofErr w:type="spellEnd"/>
            <w:r w:rsidRPr="00795BAC">
              <w:rPr>
                <w:rFonts w:ascii="Times New Roman" w:hAnsi="Times New Roman"/>
              </w:rPr>
              <w:t xml:space="preserve"> I.</w:t>
            </w:r>
          </w:p>
        </w:tc>
        <w:tc>
          <w:tcPr>
            <w:tcW w:w="1460" w:type="dxa"/>
          </w:tcPr>
          <w:p w14:paraId="5D19691A" w14:textId="77777777" w:rsidR="00AD3C32" w:rsidRPr="00795BAC" w:rsidRDefault="00AD3C32" w:rsidP="00AD3C3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Conversație</w:t>
            </w:r>
          </w:p>
          <w:p w14:paraId="093C122C" w14:textId="32E2039B" w:rsidR="00AD3C32" w:rsidRPr="00795BAC" w:rsidRDefault="00AD3C32" w:rsidP="00AD3C32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Studiu de caz, Lucrul pe perechi</w:t>
            </w:r>
          </w:p>
        </w:tc>
        <w:tc>
          <w:tcPr>
            <w:tcW w:w="5106" w:type="dxa"/>
          </w:tcPr>
          <w:p w14:paraId="0D1F2CAC" w14:textId="77777777" w:rsidR="00AD3C32" w:rsidRPr="00795BAC" w:rsidRDefault="00AD3C32" w:rsidP="00AD3C32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795BAC">
              <w:rPr>
                <w:rFonts w:ascii="Times New Roman" w:hAnsi="Times New Roman"/>
              </w:rPr>
              <w:t>Exerciții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în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perechi</w:t>
            </w:r>
            <w:proofErr w:type="spellEnd"/>
          </w:p>
          <w:p w14:paraId="0001766A" w14:textId="3B6EB430" w:rsidR="00AD3C32" w:rsidRPr="00795BAC" w:rsidRDefault="00AD3C32" w:rsidP="00AD3C32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795BAC">
              <w:rPr>
                <w:rFonts w:ascii="Times New Roman" w:hAnsi="Times New Roman"/>
              </w:rPr>
              <w:t>Exerciții</w:t>
            </w:r>
            <w:proofErr w:type="spellEnd"/>
            <w:r w:rsidRPr="00795BAC">
              <w:rPr>
                <w:rFonts w:ascii="Times New Roman" w:hAnsi="Times New Roman"/>
              </w:rPr>
              <w:t xml:space="preserve"> de </w:t>
            </w:r>
            <w:proofErr w:type="spellStart"/>
            <w:r w:rsidRPr="00795BAC">
              <w:rPr>
                <w:rFonts w:ascii="Times New Roman" w:hAnsi="Times New Roman"/>
              </w:rPr>
              <w:t>reflecție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individuale</w:t>
            </w:r>
            <w:proofErr w:type="spellEnd"/>
          </w:p>
          <w:p w14:paraId="53286F43" w14:textId="77777777" w:rsidR="00AD3C32" w:rsidRPr="00732BE2" w:rsidRDefault="00AD3C32" w:rsidP="00AD3C32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lang w:val="pt-PT"/>
              </w:rPr>
            </w:pPr>
            <w:r w:rsidRPr="00732BE2">
              <w:rPr>
                <w:rFonts w:ascii="Times New Roman" w:hAnsi="Times New Roman"/>
                <w:lang w:val="pt-PT"/>
              </w:rPr>
              <w:t>Demonstrații a unei conversații de coaching</w:t>
            </w:r>
          </w:p>
          <w:p w14:paraId="5C53DE19" w14:textId="5135843E" w:rsidR="00AD3C32" w:rsidRPr="00795BAC" w:rsidRDefault="00AD3C32" w:rsidP="00AD3C32">
            <w:pPr>
              <w:pStyle w:val="NoSpacing"/>
              <w:ind w:left="72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AD3C32" w:rsidRPr="00795BAC" w14:paraId="05246383" w14:textId="77777777" w:rsidTr="00E61B91">
        <w:tc>
          <w:tcPr>
            <w:tcW w:w="2819" w:type="dxa"/>
          </w:tcPr>
          <w:p w14:paraId="7577A803" w14:textId="5407E790" w:rsidR="00AD3C32" w:rsidRPr="00795BAC" w:rsidRDefault="00AD3C32" w:rsidP="00AD3C32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</w:rPr>
              <w:t>Modele</w:t>
            </w:r>
            <w:proofErr w:type="spellEnd"/>
            <w:r w:rsidRPr="00795BAC">
              <w:rPr>
                <w:rFonts w:ascii="Times New Roman" w:hAnsi="Times New Roman"/>
              </w:rPr>
              <w:t xml:space="preserve"> de coaching </w:t>
            </w:r>
            <w:proofErr w:type="gramStart"/>
            <w:r w:rsidRPr="00795BAC">
              <w:rPr>
                <w:rFonts w:ascii="Times New Roman" w:hAnsi="Times New Roman"/>
              </w:rPr>
              <w:t>validate</w:t>
            </w:r>
            <w:proofErr w:type="gram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795BAC">
              <w:rPr>
                <w:rFonts w:ascii="Times New Roman" w:hAnsi="Times New Roman"/>
              </w:rPr>
              <w:t>științific</w:t>
            </w:r>
            <w:proofErr w:type="spellEnd"/>
            <w:r w:rsidRPr="00795BAC">
              <w:rPr>
                <w:rFonts w:ascii="Times New Roman" w:hAnsi="Times New Roman"/>
              </w:rPr>
              <w:t xml:space="preserve">  –</w:t>
            </w:r>
            <w:proofErr w:type="gramEnd"/>
            <w:r w:rsidRPr="00795BAC">
              <w:rPr>
                <w:rFonts w:ascii="Times New Roman" w:hAnsi="Times New Roman"/>
              </w:rPr>
              <w:t xml:space="preserve"> </w:t>
            </w:r>
            <w:r w:rsidRPr="00795BAC">
              <w:rPr>
                <w:rFonts w:ascii="Times New Roman" w:hAnsi="Times New Roman"/>
              </w:rPr>
              <w:lastRenderedPageBreak/>
              <w:t xml:space="preserve">Coaching </w:t>
            </w:r>
            <w:proofErr w:type="spellStart"/>
            <w:r w:rsidRPr="00795BAC">
              <w:rPr>
                <w:rFonts w:ascii="Times New Roman" w:hAnsi="Times New Roman"/>
              </w:rPr>
              <w:t>focusat</w:t>
            </w:r>
            <w:proofErr w:type="spellEnd"/>
            <w:r w:rsidRPr="00795BAC">
              <w:rPr>
                <w:rFonts w:ascii="Times New Roman" w:hAnsi="Times New Roman"/>
              </w:rPr>
              <w:t xml:space="preserve"> pe </w:t>
            </w:r>
            <w:proofErr w:type="spellStart"/>
            <w:r w:rsidRPr="00795BAC">
              <w:rPr>
                <w:rFonts w:ascii="Times New Roman" w:hAnsi="Times New Roman"/>
              </w:rPr>
              <w:t>soluții</w:t>
            </w:r>
            <w:proofErr w:type="spellEnd"/>
            <w:r w:rsidRPr="00795BAC">
              <w:rPr>
                <w:rFonts w:ascii="Times New Roman" w:hAnsi="Times New Roman"/>
              </w:rPr>
              <w:t xml:space="preserve"> II.</w:t>
            </w:r>
          </w:p>
        </w:tc>
        <w:tc>
          <w:tcPr>
            <w:tcW w:w="1460" w:type="dxa"/>
          </w:tcPr>
          <w:p w14:paraId="137221D5" w14:textId="77777777" w:rsidR="00AD3C32" w:rsidRPr="00795BAC" w:rsidRDefault="00AD3C32" w:rsidP="00AD3C3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lastRenderedPageBreak/>
              <w:t>Conversație</w:t>
            </w:r>
          </w:p>
          <w:p w14:paraId="53E8CD61" w14:textId="1C88A7C5" w:rsidR="00AD3C32" w:rsidRPr="00795BAC" w:rsidRDefault="00AD3C32" w:rsidP="00AD3C32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lastRenderedPageBreak/>
              <w:t>Studiu de caz, Lucrul pe perechi</w:t>
            </w:r>
          </w:p>
        </w:tc>
        <w:tc>
          <w:tcPr>
            <w:tcW w:w="5106" w:type="dxa"/>
          </w:tcPr>
          <w:p w14:paraId="4DE0218E" w14:textId="77777777" w:rsidR="00AD3C32" w:rsidRPr="00795BAC" w:rsidRDefault="00AD3C32" w:rsidP="00AD3C32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795BAC">
              <w:rPr>
                <w:rFonts w:ascii="Times New Roman" w:hAnsi="Times New Roman"/>
              </w:rPr>
              <w:lastRenderedPageBreak/>
              <w:t>Exerciții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în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perechi</w:t>
            </w:r>
            <w:proofErr w:type="spellEnd"/>
          </w:p>
          <w:p w14:paraId="2A741E5A" w14:textId="21036A69" w:rsidR="00AD3C32" w:rsidRPr="00795BAC" w:rsidRDefault="00AD3C32" w:rsidP="00AD3C32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795BAC">
              <w:rPr>
                <w:rFonts w:ascii="Times New Roman" w:hAnsi="Times New Roman"/>
              </w:rPr>
              <w:t>Exerciții</w:t>
            </w:r>
            <w:proofErr w:type="spellEnd"/>
            <w:r w:rsidRPr="00795BAC">
              <w:rPr>
                <w:rFonts w:ascii="Times New Roman" w:hAnsi="Times New Roman"/>
              </w:rPr>
              <w:t xml:space="preserve"> de </w:t>
            </w:r>
            <w:proofErr w:type="spellStart"/>
            <w:r w:rsidRPr="00795BAC">
              <w:rPr>
                <w:rFonts w:ascii="Times New Roman" w:hAnsi="Times New Roman"/>
              </w:rPr>
              <w:t>reflecție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individuale</w:t>
            </w:r>
            <w:proofErr w:type="spellEnd"/>
          </w:p>
          <w:p w14:paraId="43BD2D66" w14:textId="77777777" w:rsidR="00AD3C32" w:rsidRPr="00732BE2" w:rsidRDefault="00AD3C32" w:rsidP="00AD3C32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lang w:val="pt-PT"/>
              </w:rPr>
            </w:pPr>
            <w:r w:rsidRPr="00732BE2">
              <w:rPr>
                <w:rFonts w:ascii="Times New Roman" w:hAnsi="Times New Roman"/>
                <w:lang w:val="pt-PT"/>
              </w:rPr>
              <w:lastRenderedPageBreak/>
              <w:t>Demonstrații a unei conversații de coaching</w:t>
            </w:r>
          </w:p>
          <w:p w14:paraId="3B3541A6" w14:textId="77777777" w:rsidR="00AD3C32" w:rsidRPr="00795BAC" w:rsidRDefault="00AD3C32" w:rsidP="00AD3C32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D3C32" w:rsidRPr="00795BAC" w14:paraId="49C67458" w14:textId="77777777" w:rsidTr="00E61B91">
        <w:tc>
          <w:tcPr>
            <w:tcW w:w="2819" w:type="dxa"/>
          </w:tcPr>
          <w:p w14:paraId="600A42C6" w14:textId="3CE150BE" w:rsidR="00AD3C32" w:rsidRPr="00795BAC" w:rsidRDefault="00AD3C32" w:rsidP="00AD3C32">
            <w:pPr>
              <w:pStyle w:val="NoSpacing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</w:rPr>
              <w:lastRenderedPageBreak/>
              <w:t>Abordări</w:t>
            </w:r>
            <w:proofErr w:type="spellEnd"/>
            <w:r w:rsidRPr="00795BAC">
              <w:rPr>
                <w:rFonts w:ascii="Times New Roman" w:hAnsi="Times New Roman"/>
              </w:rPr>
              <w:t xml:space="preserve"> validate </w:t>
            </w:r>
            <w:proofErr w:type="spellStart"/>
            <w:r w:rsidRPr="00795BAC">
              <w:rPr>
                <w:rFonts w:ascii="Times New Roman" w:hAnsi="Times New Roman"/>
              </w:rPr>
              <w:t>științific</w:t>
            </w:r>
            <w:proofErr w:type="spellEnd"/>
            <w:r w:rsidRPr="00795BAC">
              <w:rPr>
                <w:rFonts w:ascii="Times New Roman" w:hAnsi="Times New Roman"/>
              </w:rPr>
              <w:t xml:space="preserve"> – Coaching </w:t>
            </w:r>
            <w:proofErr w:type="spellStart"/>
            <w:r w:rsidRPr="00795BAC">
              <w:rPr>
                <w:rFonts w:ascii="Times New Roman" w:hAnsi="Times New Roman"/>
              </w:rPr>
              <w:t>cognitiv-comportamental</w:t>
            </w:r>
            <w:proofErr w:type="spellEnd"/>
          </w:p>
        </w:tc>
        <w:tc>
          <w:tcPr>
            <w:tcW w:w="1460" w:type="dxa"/>
          </w:tcPr>
          <w:p w14:paraId="3044C97B" w14:textId="77777777" w:rsidR="00AD3C32" w:rsidRPr="00795BAC" w:rsidRDefault="00AD3C32" w:rsidP="00AD3C3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Conversație</w:t>
            </w:r>
          </w:p>
          <w:p w14:paraId="03A688C9" w14:textId="59F25025" w:rsidR="00AD3C32" w:rsidRPr="00795BAC" w:rsidRDefault="00AD3C32" w:rsidP="00AD3C32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Studiu de caz, Lucrul pe perechi</w:t>
            </w:r>
          </w:p>
        </w:tc>
        <w:tc>
          <w:tcPr>
            <w:tcW w:w="5106" w:type="dxa"/>
          </w:tcPr>
          <w:p w14:paraId="60651DF5" w14:textId="77777777" w:rsidR="00AD3C32" w:rsidRPr="00795BAC" w:rsidRDefault="00AD3C32" w:rsidP="00AD3C32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795BAC">
              <w:rPr>
                <w:rFonts w:ascii="Times New Roman" w:hAnsi="Times New Roman"/>
              </w:rPr>
              <w:t>Exerciții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în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perechi</w:t>
            </w:r>
            <w:proofErr w:type="spellEnd"/>
          </w:p>
          <w:p w14:paraId="223B37E4" w14:textId="1B15F0E0" w:rsidR="00AD3C32" w:rsidRPr="00795BAC" w:rsidRDefault="00AD3C32" w:rsidP="00AD3C32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</w:rPr>
            </w:pPr>
            <w:proofErr w:type="spellStart"/>
            <w:r w:rsidRPr="00795BAC">
              <w:rPr>
                <w:rFonts w:ascii="Times New Roman" w:hAnsi="Times New Roman"/>
              </w:rPr>
              <w:t>Exerciții</w:t>
            </w:r>
            <w:proofErr w:type="spellEnd"/>
            <w:r w:rsidRPr="00795BAC">
              <w:rPr>
                <w:rFonts w:ascii="Times New Roman" w:hAnsi="Times New Roman"/>
              </w:rPr>
              <w:t xml:space="preserve"> de </w:t>
            </w:r>
            <w:proofErr w:type="spellStart"/>
            <w:r w:rsidRPr="00795BAC">
              <w:rPr>
                <w:rFonts w:ascii="Times New Roman" w:hAnsi="Times New Roman"/>
              </w:rPr>
              <w:t>reflecție</w:t>
            </w:r>
            <w:proofErr w:type="spellEnd"/>
            <w:r w:rsidRPr="00795BAC">
              <w:rPr>
                <w:rFonts w:ascii="Times New Roman" w:hAnsi="Times New Roman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</w:rPr>
              <w:t>individuale</w:t>
            </w:r>
            <w:proofErr w:type="spellEnd"/>
          </w:p>
          <w:p w14:paraId="54DBF148" w14:textId="77777777" w:rsidR="00AD3C32" w:rsidRPr="00732BE2" w:rsidRDefault="00AD3C32" w:rsidP="00AD3C32">
            <w:pPr>
              <w:pStyle w:val="NoSpacing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lang w:val="pt-PT"/>
              </w:rPr>
            </w:pPr>
            <w:r w:rsidRPr="00732BE2">
              <w:rPr>
                <w:rFonts w:ascii="Times New Roman" w:hAnsi="Times New Roman"/>
                <w:lang w:val="pt-PT"/>
              </w:rPr>
              <w:t>Demonstrații a unei conversații de coaching</w:t>
            </w:r>
          </w:p>
          <w:p w14:paraId="1A0EEDD3" w14:textId="77777777" w:rsidR="00AD3C32" w:rsidRPr="00795BAC" w:rsidRDefault="00AD3C32" w:rsidP="00AD3C32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FE3698" w:rsidRPr="00795BAC" w14:paraId="0636C70E" w14:textId="77777777" w:rsidTr="007F0615">
        <w:tc>
          <w:tcPr>
            <w:tcW w:w="9385" w:type="dxa"/>
            <w:gridSpan w:val="3"/>
          </w:tcPr>
          <w:p w14:paraId="5C532052" w14:textId="77777777" w:rsidR="00FE3698" w:rsidRPr="00795BAC" w:rsidRDefault="00FE3698" w:rsidP="00FE3698">
            <w:pPr>
              <w:pStyle w:val="NoSpacing"/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795BAC">
              <w:rPr>
                <w:rFonts w:ascii="Times New Roman" w:hAnsi="Times New Roman"/>
                <w:b/>
                <w:bCs/>
                <w:lang w:val="ro-RO"/>
              </w:rPr>
              <w:t>Bibliografie principală</w:t>
            </w:r>
          </w:p>
          <w:p w14:paraId="12931515" w14:textId="77777777" w:rsidR="00FE3698" w:rsidRPr="00795BAC" w:rsidRDefault="00FE3698" w:rsidP="00FD0314">
            <w:pPr>
              <w:pStyle w:val="NoSpacing"/>
              <w:numPr>
                <w:ilvl w:val="0"/>
                <w:numId w:val="50"/>
              </w:numPr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Passmore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, J. (Ed.). (2021). 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The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Coaches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'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Handbook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: The Complete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Practitioner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Guide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for Professional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Coaches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.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Routledge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.</w:t>
            </w:r>
          </w:p>
          <w:p w14:paraId="39B5B007" w14:textId="77777777" w:rsidR="00FE3698" w:rsidRPr="00795BAC" w:rsidRDefault="00FE3698" w:rsidP="00FD0314">
            <w:pPr>
              <w:pStyle w:val="NoSpacing"/>
              <w:numPr>
                <w:ilvl w:val="0"/>
                <w:numId w:val="50"/>
              </w:numPr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Passmore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J.,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Peterson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D., &amp;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Freire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T. (2013). The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psychology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of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and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mentoring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. 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The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Wiley-Blackwell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handbook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of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the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psychology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of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and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mentoring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John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Wiley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&amp;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Sons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Ltd; Oxford. </w:t>
            </w:r>
          </w:p>
          <w:p w14:paraId="57AFD8A3" w14:textId="77777777" w:rsidR="00FE3698" w:rsidRPr="00795BAC" w:rsidRDefault="00FE3698" w:rsidP="00FD0314">
            <w:pPr>
              <w:pStyle w:val="NoSpacing"/>
              <w:numPr>
                <w:ilvl w:val="0"/>
                <w:numId w:val="50"/>
              </w:numPr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795BAC">
              <w:rPr>
                <w:rFonts w:ascii="Times New Roman" w:hAnsi="Times New Roman"/>
                <w:lang w:val="ro-RO"/>
              </w:rPr>
              <w:t>Whitmore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, J. (2011). 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pentru performanță</w:t>
            </w:r>
            <w:r w:rsidRPr="00795BAC">
              <w:rPr>
                <w:rFonts w:ascii="Times New Roman" w:hAnsi="Times New Roman"/>
                <w:lang w:val="ro-RO"/>
              </w:rPr>
              <w:t>, București, Editura Publica</w:t>
            </w:r>
          </w:p>
          <w:p w14:paraId="479D6EC1" w14:textId="77777777" w:rsidR="00FD0314" w:rsidRPr="00795BAC" w:rsidRDefault="00FD0314" w:rsidP="00FD0314">
            <w:pPr>
              <w:pStyle w:val="NoSpacing"/>
              <w:jc w:val="both"/>
              <w:rPr>
                <w:rFonts w:ascii="Times New Roman" w:hAnsi="Times New Roman"/>
                <w:b/>
                <w:bCs/>
                <w:lang w:val="ro-RO"/>
              </w:rPr>
            </w:pPr>
            <w:r w:rsidRPr="00795BAC">
              <w:rPr>
                <w:rFonts w:ascii="Times New Roman" w:hAnsi="Times New Roman"/>
                <w:b/>
                <w:bCs/>
                <w:lang w:val="ro-RO"/>
              </w:rPr>
              <w:t>Bibliografie secundară:</w:t>
            </w:r>
          </w:p>
          <w:p w14:paraId="7DAEBBE0" w14:textId="77777777" w:rsidR="00FD0314" w:rsidRPr="00795BAC" w:rsidRDefault="00FD0314" w:rsidP="00FD0314">
            <w:pPr>
              <w:pStyle w:val="NoSpacing"/>
              <w:numPr>
                <w:ilvl w:val="0"/>
                <w:numId w:val="50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Meyer, J. L. (2003).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and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counselling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in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organizational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psychology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. In (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Eds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.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Schabracq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et al.), </w:t>
            </w:r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The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handbook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of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work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and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health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psychology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. </w:t>
            </w:r>
            <w:r w:rsidRPr="00795BAC">
              <w:rPr>
                <w:rFonts w:ascii="Times New Roman" w:hAnsi="Times New Roman"/>
                <w:lang w:val="ro-RO"/>
              </w:rPr>
              <w:t xml:space="preserve">569 - 584. John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Wiley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&amp;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Sons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Inc., England.</w:t>
            </w:r>
          </w:p>
          <w:p w14:paraId="0C482AC5" w14:textId="42B38D21" w:rsidR="00FD0314" w:rsidRPr="00795BAC" w:rsidRDefault="00FD0314" w:rsidP="00FD0314">
            <w:pPr>
              <w:pStyle w:val="NoSpacing"/>
              <w:numPr>
                <w:ilvl w:val="0"/>
                <w:numId w:val="50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Palmer, S.,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Gyllensten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K.,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Woolfe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R.,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Strawbridge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S., Douglas, B., &amp;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Dryden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, W. (2010).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Counselling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psychology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in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the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workplace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. 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Handbook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of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counselling</w:t>
            </w:r>
            <w:proofErr w:type="spellEnd"/>
            <w:r w:rsidRPr="00795BAC">
              <w:rPr>
                <w:rFonts w:ascii="Times New Roman" w:hAnsi="Times New Roman"/>
                <w:i/>
                <w:iCs/>
                <w:lang w:val="ro-RO"/>
              </w:rPr>
              <w:t xml:space="preserve"> </w:t>
            </w:r>
            <w:proofErr w:type="spellStart"/>
            <w:r w:rsidRPr="00795BAC">
              <w:rPr>
                <w:rFonts w:ascii="Times New Roman" w:hAnsi="Times New Roman"/>
                <w:i/>
                <w:iCs/>
                <w:lang w:val="ro-RO"/>
              </w:rPr>
              <w:t>psychology</w:t>
            </w:r>
            <w:proofErr w:type="spellEnd"/>
            <w:r w:rsidRPr="00795BAC">
              <w:rPr>
                <w:rFonts w:ascii="Times New Roman" w:hAnsi="Times New Roman"/>
                <w:lang w:val="ro-RO"/>
              </w:rPr>
              <w:t>, 416-433.</w:t>
            </w:r>
          </w:p>
          <w:p w14:paraId="059A2980" w14:textId="197A613A" w:rsidR="00FE3698" w:rsidRPr="00795BAC" w:rsidRDefault="00FE3698" w:rsidP="00672919">
            <w:pPr>
              <w:pStyle w:val="NoSpacing"/>
              <w:jc w:val="both"/>
              <w:rPr>
                <w:rFonts w:ascii="Times New Roman" w:hAnsi="Times New Roman"/>
                <w:lang w:val="hu-HU"/>
              </w:rPr>
            </w:pPr>
          </w:p>
        </w:tc>
      </w:tr>
    </w:tbl>
    <w:p w14:paraId="7E7F165C" w14:textId="77777777" w:rsidR="00802D13" w:rsidRPr="00795BAC" w:rsidRDefault="00802D13" w:rsidP="00802D13">
      <w:pPr>
        <w:pStyle w:val="ListParagraph"/>
        <w:spacing w:line="276" w:lineRule="auto"/>
        <w:ind w:left="714"/>
        <w:jc w:val="both"/>
        <w:rPr>
          <w:b/>
          <w:sz w:val="22"/>
          <w:szCs w:val="22"/>
        </w:rPr>
      </w:pPr>
    </w:p>
    <w:p w14:paraId="6C89C30D" w14:textId="77777777" w:rsidR="00E0255D" w:rsidRPr="00795BA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b/>
          <w:sz w:val="22"/>
          <w:szCs w:val="22"/>
        </w:rPr>
      </w:pPr>
      <w:r w:rsidRPr="00795BAC">
        <w:rPr>
          <w:b/>
          <w:sz w:val="22"/>
          <w:szCs w:val="22"/>
        </w:rPr>
        <w:t>Coroborarea con</w:t>
      </w:r>
      <w:r w:rsidR="00C4385C" w:rsidRPr="00795BAC">
        <w:rPr>
          <w:b/>
          <w:sz w:val="22"/>
          <w:szCs w:val="22"/>
        </w:rPr>
        <w:t>ț</w:t>
      </w:r>
      <w:r w:rsidRPr="00795BAC">
        <w:rPr>
          <w:b/>
          <w:sz w:val="22"/>
          <w:szCs w:val="22"/>
        </w:rPr>
        <w:t>inuturilor disciplinei cu a</w:t>
      </w:r>
      <w:r w:rsidR="00C4385C" w:rsidRPr="00795BAC">
        <w:rPr>
          <w:b/>
          <w:sz w:val="22"/>
          <w:szCs w:val="22"/>
        </w:rPr>
        <w:t>ș</w:t>
      </w:r>
      <w:r w:rsidRPr="00795BAC">
        <w:rPr>
          <w:b/>
          <w:sz w:val="22"/>
          <w:szCs w:val="22"/>
        </w:rPr>
        <w:t>teptările reprezentan</w:t>
      </w:r>
      <w:r w:rsidR="00C4385C" w:rsidRPr="00795BAC">
        <w:rPr>
          <w:b/>
          <w:sz w:val="22"/>
          <w:szCs w:val="22"/>
        </w:rPr>
        <w:t>ț</w:t>
      </w:r>
      <w:r w:rsidRPr="00795BAC">
        <w:rPr>
          <w:b/>
          <w:sz w:val="22"/>
          <w:szCs w:val="22"/>
        </w:rPr>
        <w:t>ilor comunită</w:t>
      </w:r>
      <w:r w:rsidR="00C4385C" w:rsidRPr="00795BAC">
        <w:rPr>
          <w:b/>
          <w:sz w:val="22"/>
          <w:szCs w:val="22"/>
        </w:rPr>
        <w:t>ț</w:t>
      </w:r>
      <w:r w:rsidRPr="00795BAC">
        <w:rPr>
          <w:b/>
          <w:sz w:val="22"/>
          <w:szCs w:val="22"/>
        </w:rPr>
        <w:t>ii epistemice, asocia</w:t>
      </w:r>
      <w:r w:rsidR="00C4385C" w:rsidRPr="00795BAC">
        <w:rPr>
          <w:b/>
          <w:sz w:val="22"/>
          <w:szCs w:val="22"/>
        </w:rPr>
        <w:t>ț</w:t>
      </w:r>
      <w:r w:rsidRPr="00795BAC">
        <w:rPr>
          <w:b/>
          <w:sz w:val="22"/>
          <w:szCs w:val="22"/>
        </w:rPr>
        <w:t xml:space="preserve">iilor profesionale </w:t>
      </w:r>
      <w:r w:rsidR="00C4385C" w:rsidRPr="00795BAC">
        <w:rPr>
          <w:b/>
          <w:sz w:val="22"/>
          <w:szCs w:val="22"/>
        </w:rPr>
        <w:t>ș</w:t>
      </w:r>
      <w:r w:rsidRPr="00795BAC">
        <w:rPr>
          <w:b/>
          <w:sz w:val="22"/>
          <w:szCs w:val="22"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795BAC" w:rsidRPr="00795BAC" w14:paraId="3513B916" w14:textId="77777777" w:rsidTr="00795BAC">
        <w:tc>
          <w:tcPr>
            <w:tcW w:w="9389" w:type="dxa"/>
          </w:tcPr>
          <w:p w14:paraId="7C0CBED5" w14:textId="586D8351" w:rsidR="00795BAC" w:rsidRPr="00795BAC" w:rsidRDefault="00795BAC" w:rsidP="007C7E2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Disciplina este concepută astfel încât să răspundă nevoilor organizațiilor de pe piața românească în ceea ce privește cunoștințele teoretice și abilitățile practice ale unui specialist în managementul resurselor umane.</w:t>
            </w:r>
          </w:p>
        </w:tc>
      </w:tr>
    </w:tbl>
    <w:p w14:paraId="50B040FB" w14:textId="77777777" w:rsidR="00802D13" w:rsidRDefault="00802D13" w:rsidP="00802D13">
      <w:pPr>
        <w:pStyle w:val="ListParagraph"/>
        <w:spacing w:line="276" w:lineRule="auto"/>
        <w:ind w:left="714"/>
        <w:rPr>
          <w:b/>
          <w:sz w:val="22"/>
          <w:szCs w:val="22"/>
        </w:rPr>
      </w:pPr>
    </w:p>
    <w:p w14:paraId="01493CC2" w14:textId="70B8DF62" w:rsidR="00795BAC" w:rsidRDefault="00795BAC" w:rsidP="00795BAC">
      <w:pPr>
        <w:pStyle w:val="ListParagraph"/>
        <w:numPr>
          <w:ilvl w:val="0"/>
          <w:numId w:val="55"/>
        </w:numPr>
        <w:spacing w:line="276" w:lineRule="auto"/>
        <w:rPr>
          <w:b/>
          <w:sz w:val="22"/>
          <w:szCs w:val="22"/>
        </w:rPr>
      </w:pPr>
      <w:r w:rsidRPr="00795BAC">
        <w:rPr>
          <w:b/>
          <w:sz w:val="22"/>
          <w:szCs w:val="22"/>
        </w:rPr>
        <w:t>Utilizarea instrumentelor bazate pe inteligența artificială generativă</w:t>
      </w:r>
    </w:p>
    <w:tbl>
      <w:tblPr>
        <w:tblW w:w="97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PrChange w:id="6" w:author="Coralia Sulea" w:date="2026-02-06T15:54:00Z" w16du:dateUtc="2026-02-06T13:54:00Z">
          <w:tblPr>
            <w:tblW w:w="18778" w:type="dxa"/>
            <w:tblInd w:w="-34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 w:firstRow="1" w:lastRow="0" w:firstColumn="1" w:lastColumn="0" w:noHBand="0" w:noVBand="1"/>
          </w:tblPr>
        </w:tblPrChange>
      </w:tblPr>
      <w:tblGrid>
        <w:gridCol w:w="9479"/>
        <w:gridCol w:w="255"/>
        <w:tblGridChange w:id="7">
          <w:tblGrid>
            <w:gridCol w:w="9389"/>
            <w:gridCol w:w="90"/>
            <w:gridCol w:w="255"/>
            <w:gridCol w:w="9044"/>
          </w:tblGrid>
        </w:tblGridChange>
      </w:tblGrid>
      <w:tr w:rsidR="00795BAC" w:rsidRPr="00795BAC" w14:paraId="5C2E2011" w14:textId="77777777" w:rsidTr="004F0C88">
        <w:trPr>
          <w:trHeight w:val="1163"/>
        </w:trPr>
        <w:tc>
          <w:tcPr>
            <w:tcW w:w="9479" w:type="dxa"/>
            <w:tcPrChange w:id="8" w:author="Coralia Sulea" w:date="2026-02-06T15:54:00Z" w16du:dateUtc="2026-02-06T13:54:00Z">
              <w:tcPr>
                <w:tcW w:w="9389" w:type="dxa"/>
              </w:tcPr>
            </w:tcPrChange>
          </w:tcPr>
          <w:p w14:paraId="1717C585" w14:textId="0CF47227" w:rsidR="00795BAC" w:rsidRPr="00795BAC" w:rsidRDefault="00795BAC" w:rsidP="00795BAC">
            <w:pPr>
              <w:pStyle w:val="NoSpacing"/>
              <w:jc w:val="both"/>
              <w:rPr>
                <w:rFonts w:ascii="Times New Roman" w:hAnsi="Times New Roman"/>
                <w:lang w:val="hu-HU"/>
              </w:rPr>
            </w:pPr>
            <w:r w:rsidRPr="00795BAC">
              <w:rPr>
                <w:rFonts w:ascii="Times New Roman" w:hAnsi="Times New Roman"/>
                <w:lang w:val="hu-HU"/>
              </w:rPr>
              <w:t xml:space="preserve">Utilizarea inteligenței artificiale generative (ChatGPT, Claude, </w:t>
            </w:r>
            <w:r>
              <w:rPr>
                <w:rFonts w:ascii="Times New Roman" w:hAnsi="Times New Roman"/>
                <w:lang w:val="hu-HU"/>
              </w:rPr>
              <w:t>Gemini</w:t>
            </w:r>
            <w:r w:rsidRPr="00795BAC">
              <w:rPr>
                <w:rFonts w:ascii="Times New Roman" w:hAnsi="Times New Roman"/>
                <w:lang w:val="hu-HU"/>
              </w:rPr>
              <w:t>,</w:t>
            </w:r>
            <w:r>
              <w:rPr>
                <w:rFonts w:ascii="Times New Roman" w:hAnsi="Times New Roman"/>
                <w:lang w:val="hu-HU"/>
              </w:rPr>
              <w:t xml:space="preserve"> Copilot</w:t>
            </w:r>
            <w:r w:rsidRPr="00795BAC">
              <w:rPr>
                <w:rFonts w:ascii="Times New Roman" w:hAnsi="Times New Roman"/>
                <w:lang w:val="hu-HU"/>
              </w:rPr>
              <w:t xml:space="preserve"> etc.) în procesul de evaluare este </w:t>
            </w:r>
            <w:r w:rsidRPr="00795BAC">
              <w:rPr>
                <w:rFonts w:ascii="Times New Roman" w:hAnsi="Times New Roman"/>
                <w:b/>
                <w:bCs/>
                <w:lang w:val="hu-HU"/>
              </w:rPr>
              <w:t>strict interzisă.</w:t>
            </w:r>
            <w:r w:rsidRPr="00795BAC">
              <w:rPr>
                <w:rFonts w:ascii="Times New Roman" w:hAnsi="Times New Roman"/>
                <w:lang w:val="hu-HU"/>
              </w:rPr>
              <w:t xml:space="preserve"> Sarcinile înc</w:t>
            </w:r>
            <w:r>
              <w:rPr>
                <w:rFonts w:ascii="Times New Roman" w:hAnsi="Times New Roman"/>
                <w:lang w:val="hu-HU"/>
              </w:rPr>
              <w:t>ă</w:t>
            </w:r>
            <w:r w:rsidRPr="00795BAC">
              <w:rPr>
                <w:rFonts w:ascii="Times New Roman" w:hAnsi="Times New Roman"/>
                <w:lang w:val="hu-HU"/>
              </w:rPr>
              <w:t xml:space="preserve">rcate trebuie să rezulte în totalitate din analiza și evaluarea ședințelor de către student, folosind cunoștințele și competențele acumulate pe parcursul semestrului. </w:t>
            </w:r>
          </w:p>
          <w:p w14:paraId="09F1E6E1" w14:textId="18CBF007" w:rsidR="00795BAC" w:rsidRPr="00795BAC" w:rsidRDefault="00795BAC" w:rsidP="00795BAC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b/>
                <w:bCs/>
                <w:lang w:val="hu-HU"/>
              </w:rPr>
              <w:t xml:space="preserve">Utilizarea AI va fi verificată, iar în cazul în care lucrarea depusă depășește un </w:t>
            </w:r>
            <w:commentRangeStart w:id="9"/>
            <w:r w:rsidRPr="00795BAC">
              <w:rPr>
                <w:rFonts w:ascii="Times New Roman" w:hAnsi="Times New Roman"/>
                <w:b/>
                <w:bCs/>
                <w:lang w:val="hu-HU"/>
              </w:rPr>
              <w:t xml:space="preserve">prag de 50% generat </w:t>
            </w:r>
            <w:commentRangeEnd w:id="9"/>
            <w:r w:rsidR="00AB6845">
              <w:rPr>
                <w:rStyle w:val="CommentReference"/>
                <w:rFonts w:ascii="Times New Roman" w:hAnsi="Times New Roman"/>
                <w:lang w:val="ro-RO" w:eastAsia="ro-RO"/>
              </w:rPr>
              <w:commentReference w:id="9"/>
            </w:r>
            <w:r w:rsidRPr="00795BAC">
              <w:rPr>
                <w:rFonts w:ascii="Times New Roman" w:hAnsi="Times New Roman"/>
                <w:b/>
                <w:bCs/>
                <w:lang w:val="hu-HU"/>
              </w:rPr>
              <w:t>de AI, sarcina nu va fi notată</w:t>
            </w:r>
            <w:r w:rsidRPr="00795BAC">
              <w:rPr>
                <w:rFonts w:ascii="Times New Roman" w:hAnsi="Times New Roman"/>
                <w:lang w:val="hu-HU"/>
              </w:rPr>
              <w:t xml:space="preserve"> (trăgând după sine consecințele de restanță, respectiv recontractare unde este cazu</w:t>
            </w:r>
            <w:r>
              <w:rPr>
                <w:rFonts w:ascii="Times New Roman" w:hAnsi="Times New Roman"/>
                <w:lang w:val="hu-HU"/>
              </w:rPr>
              <w:t>l</w:t>
            </w:r>
            <w:r w:rsidRPr="00795BAC">
              <w:rPr>
                <w:rFonts w:ascii="Times New Roman" w:hAnsi="Times New Roman"/>
                <w:lang w:val="hu-HU"/>
              </w:rPr>
              <w:t xml:space="preserve">). </w:t>
            </w:r>
          </w:p>
        </w:tc>
        <w:tc>
          <w:tcPr>
            <w:tcW w:w="255" w:type="dxa"/>
            <w:tcPrChange w:id="10" w:author="Coralia Sulea" w:date="2026-02-06T15:54:00Z" w16du:dateUtc="2026-02-06T13:54:00Z">
              <w:tcPr>
                <w:tcW w:w="9389" w:type="dxa"/>
                <w:gridSpan w:val="3"/>
              </w:tcPr>
            </w:tcPrChange>
          </w:tcPr>
          <w:p w14:paraId="2032E955" w14:textId="77777777" w:rsidR="00795BAC" w:rsidRPr="00795BAC" w:rsidRDefault="00795BAC" w:rsidP="00CE074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14:paraId="74555D87" w14:textId="77777777" w:rsidR="00795BAC" w:rsidRPr="00795BAC" w:rsidRDefault="00795BAC" w:rsidP="00795BAC">
      <w:pPr>
        <w:spacing w:line="276" w:lineRule="auto"/>
        <w:rPr>
          <w:b/>
          <w:sz w:val="22"/>
          <w:szCs w:val="22"/>
        </w:rPr>
      </w:pPr>
    </w:p>
    <w:p w14:paraId="14B9BBAC" w14:textId="1260195E" w:rsidR="00E0255D" w:rsidRPr="00795BAC" w:rsidRDefault="00E0255D" w:rsidP="00795BAC">
      <w:pPr>
        <w:pStyle w:val="ListParagraph"/>
        <w:numPr>
          <w:ilvl w:val="0"/>
          <w:numId w:val="55"/>
        </w:numPr>
        <w:spacing w:line="276" w:lineRule="auto"/>
        <w:rPr>
          <w:b/>
          <w:sz w:val="22"/>
          <w:szCs w:val="22"/>
        </w:rPr>
      </w:pPr>
      <w:r w:rsidRPr="00795BAC">
        <w:rPr>
          <w:b/>
          <w:sz w:val="22"/>
          <w:szCs w:val="22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0"/>
        <w:gridCol w:w="1982"/>
        <w:gridCol w:w="3167"/>
        <w:gridCol w:w="1680"/>
      </w:tblGrid>
      <w:tr w:rsidR="00E0255D" w:rsidRPr="00795BAC" w14:paraId="648B01C2" w14:textId="77777777" w:rsidTr="00802D13">
        <w:tc>
          <w:tcPr>
            <w:tcW w:w="2581" w:type="dxa"/>
          </w:tcPr>
          <w:p w14:paraId="34616AD6" w14:textId="77777777" w:rsidR="00E0255D" w:rsidRPr="00795BAC" w:rsidRDefault="00E0255D" w:rsidP="00752E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1912" w:type="dxa"/>
          </w:tcPr>
          <w:p w14:paraId="184C53CF" w14:textId="77777777" w:rsidR="00E0255D" w:rsidRPr="00795BAC" w:rsidRDefault="00E0255D" w:rsidP="00752E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3191" w:type="dxa"/>
          </w:tcPr>
          <w:p w14:paraId="4337EB4A" w14:textId="77777777" w:rsidR="00E0255D" w:rsidRPr="00795BAC" w:rsidRDefault="00E0255D" w:rsidP="00752E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1695" w:type="dxa"/>
          </w:tcPr>
          <w:p w14:paraId="534A4D79" w14:textId="77777777" w:rsidR="00E0255D" w:rsidRPr="00795BAC" w:rsidRDefault="00E0255D" w:rsidP="00752E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E0255D" w:rsidRPr="00795BAC" w14:paraId="46BB9CDD" w14:textId="77777777" w:rsidTr="00802D13">
        <w:trPr>
          <w:trHeight w:val="363"/>
        </w:trPr>
        <w:tc>
          <w:tcPr>
            <w:tcW w:w="2581" w:type="dxa"/>
          </w:tcPr>
          <w:p w14:paraId="43CF5168" w14:textId="77777777" w:rsidR="00E0255D" w:rsidRPr="00795BAC" w:rsidRDefault="00E0255D" w:rsidP="00752E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1912" w:type="dxa"/>
          </w:tcPr>
          <w:p w14:paraId="61315ECA" w14:textId="77777777" w:rsidR="00666CFD" w:rsidRPr="00795BAC" w:rsidRDefault="00A46078" w:rsidP="00A4607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Cunoștințe dobândite în urma parcurgerii bibliografiei principale.</w:t>
            </w:r>
          </w:p>
          <w:p w14:paraId="7342A12D" w14:textId="51E83C5B" w:rsidR="00666CFD" w:rsidRPr="00795BAC" w:rsidRDefault="00666CFD" w:rsidP="00A4607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Competențe necesare pentru </w:t>
            </w:r>
            <w:proofErr w:type="spellStart"/>
            <w:r w:rsidRPr="00795BAC">
              <w:rPr>
                <w:rFonts w:ascii="Times New Roman" w:hAnsi="Times New Roman"/>
                <w:lang w:val="ro-RO"/>
              </w:rPr>
              <w:t>coaching</w:t>
            </w:r>
            <w:proofErr w:type="spellEnd"/>
            <w:r w:rsidR="008B0B4E" w:rsidRPr="00795BAC">
              <w:rPr>
                <w:rFonts w:ascii="Times New Roman" w:hAnsi="Times New Roman"/>
                <w:lang w:val="ro-RO"/>
              </w:rPr>
              <w:t>/consiliere</w:t>
            </w:r>
            <w:r w:rsidRPr="00795BAC">
              <w:rPr>
                <w:rFonts w:ascii="Times New Roman" w:hAnsi="Times New Roman"/>
                <w:lang w:val="ro-RO"/>
              </w:rPr>
              <w:t xml:space="preserve">. </w:t>
            </w:r>
          </w:p>
          <w:p w14:paraId="4F4C8AE3" w14:textId="0E3F5762" w:rsidR="00E0255D" w:rsidRPr="00795BAC" w:rsidRDefault="00666CFD" w:rsidP="0021752B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Autoevaluare și auto</w:t>
            </w:r>
            <w:del w:id="11" w:author="Coralia Sulea" w:date="2026-02-06T15:56:00Z" w16du:dateUtc="2026-02-06T13:56:00Z">
              <w:r w:rsidRPr="00795BAC" w:rsidDel="00AB6845">
                <w:rPr>
                  <w:rFonts w:ascii="Times New Roman" w:hAnsi="Times New Roman"/>
                  <w:lang w:val="ro-RO"/>
                </w:rPr>
                <w:delText xml:space="preserve"> </w:delText>
              </w:r>
            </w:del>
            <w:ins w:id="12" w:author="Coralia Sulea" w:date="2026-02-06T15:56:00Z" w16du:dateUtc="2026-02-06T13:56:00Z">
              <w:r w:rsidR="00AB6845">
                <w:rPr>
                  <w:rFonts w:ascii="Times New Roman" w:hAnsi="Times New Roman"/>
                  <w:lang w:val="ro-RO"/>
                </w:rPr>
                <w:t>-</w:t>
              </w:r>
            </w:ins>
            <w:r w:rsidRPr="00795BAC">
              <w:rPr>
                <w:rFonts w:ascii="Times New Roman" w:hAnsi="Times New Roman"/>
                <w:lang w:val="ro-RO"/>
              </w:rPr>
              <w:t>refle</w:t>
            </w:r>
            <w:ins w:id="13" w:author="Coralia Sulea" w:date="2026-02-06T15:56:00Z" w16du:dateUtc="2026-02-06T13:56:00Z">
              <w:r w:rsidR="00AB6845">
                <w:rPr>
                  <w:rFonts w:ascii="Times New Roman" w:hAnsi="Times New Roman"/>
                  <w:lang w:val="ro-RO"/>
                </w:rPr>
                <w:t>cț</w:t>
              </w:r>
            </w:ins>
            <w:del w:id="14" w:author="Coralia Sulea" w:date="2026-02-06T15:56:00Z" w16du:dateUtc="2026-02-06T13:56:00Z">
              <w:r w:rsidRPr="00795BAC" w:rsidDel="00AB6845">
                <w:rPr>
                  <w:rFonts w:ascii="Times New Roman" w:hAnsi="Times New Roman"/>
                  <w:lang w:val="ro-RO"/>
                </w:rPr>
                <w:delText>x</w:delText>
              </w:r>
            </w:del>
            <w:r w:rsidRPr="00795BAC">
              <w:rPr>
                <w:rFonts w:ascii="Times New Roman" w:hAnsi="Times New Roman"/>
                <w:lang w:val="ro-RO"/>
              </w:rPr>
              <w:t xml:space="preserve">ie </w:t>
            </w:r>
            <w:r w:rsidRPr="00795BAC">
              <w:rPr>
                <w:rFonts w:ascii="Times New Roman" w:hAnsi="Times New Roman"/>
                <w:lang w:val="ro-RO"/>
              </w:rPr>
              <w:lastRenderedPageBreak/>
              <w:t xml:space="preserve">utilizând modelele parcurse. </w:t>
            </w:r>
            <w:r w:rsidR="00A46078" w:rsidRPr="00795BAC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3191" w:type="dxa"/>
          </w:tcPr>
          <w:p w14:paraId="3C50C9A5" w14:textId="0ECAB6E9" w:rsidR="008B0B4E" w:rsidRPr="00795BAC" w:rsidRDefault="008B0B4E" w:rsidP="00351535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795BAC">
              <w:rPr>
                <w:rFonts w:ascii="Times New Roman" w:hAnsi="Times New Roman"/>
                <w:b/>
                <w:lang w:val="ro-RO"/>
              </w:rPr>
              <w:lastRenderedPageBreak/>
              <w:t xml:space="preserve">Analiza unor ședințe de </w:t>
            </w:r>
            <w:proofErr w:type="spellStart"/>
            <w:r w:rsidRPr="00795BAC">
              <w:rPr>
                <w:rFonts w:ascii="Times New Roman" w:hAnsi="Times New Roman"/>
                <w:b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b/>
                <w:lang w:val="ro-RO"/>
              </w:rPr>
              <w:t>/consiliere înregistrate:</w:t>
            </w:r>
          </w:p>
          <w:p w14:paraId="5224B202" w14:textId="70F684C7" w:rsidR="00E0255D" w:rsidRPr="00795BAC" w:rsidRDefault="00351535" w:rsidP="00351535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bCs/>
                <w:lang w:val="ro-RO"/>
              </w:rPr>
              <w:t xml:space="preserve">Studenții vor avea acces la secvențe de înregistrări din ședințe anonimizate de </w:t>
            </w:r>
            <w:proofErr w:type="spellStart"/>
            <w:r w:rsidRPr="00795BAC">
              <w:rPr>
                <w:rFonts w:ascii="Times New Roman" w:hAnsi="Times New Roman"/>
                <w:bCs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bCs/>
                <w:lang w:val="ro-RO"/>
              </w:rPr>
              <w:t xml:space="preserve">/consiliere și vor trebui să analizeze secvențele din perspectiva celor învățate la cursuri. </w:t>
            </w:r>
            <w:r w:rsidRPr="00795BAC">
              <w:rPr>
                <w:rFonts w:ascii="Times New Roman" w:hAnsi="Times New Roman"/>
                <w:b/>
                <w:lang w:val="ro-RO"/>
              </w:rPr>
              <w:t xml:space="preserve">Analiza ședințelor se va realiza respectând întrebările </w:t>
            </w:r>
            <w:r w:rsidRPr="00795BAC">
              <w:rPr>
                <w:rFonts w:ascii="Times New Roman" w:hAnsi="Times New Roman"/>
                <w:b/>
                <w:lang w:val="ro-RO"/>
              </w:rPr>
              <w:lastRenderedPageBreak/>
              <w:t>specifice listate de cadrul didactic</w:t>
            </w:r>
            <w:r w:rsidRPr="00795BAC">
              <w:rPr>
                <w:rFonts w:ascii="Times New Roman" w:hAnsi="Times New Roman"/>
                <w:bCs/>
                <w:lang w:val="ro-RO"/>
              </w:rPr>
              <w:t xml:space="preserve"> și se va încărca pe </w:t>
            </w:r>
            <w:proofErr w:type="spellStart"/>
            <w:r w:rsidRPr="00795BAC">
              <w:rPr>
                <w:rFonts w:ascii="Times New Roman" w:hAnsi="Times New Roman"/>
                <w:bCs/>
                <w:lang w:val="ro-RO"/>
              </w:rPr>
              <w:t>Classroom</w:t>
            </w:r>
            <w:proofErr w:type="spellEnd"/>
            <w:r w:rsidRPr="00795BAC">
              <w:rPr>
                <w:rFonts w:ascii="Times New Roman" w:hAnsi="Times New Roman"/>
                <w:bCs/>
                <w:lang w:val="ro-RO"/>
              </w:rPr>
              <w:t xml:space="preserve"> până la data limită specificată. </w:t>
            </w:r>
          </w:p>
        </w:tc>
        <w:tc>
          <w:tcPr>
            <w:tcW w:w="1695" w:type="dxa"/>
          </w:tcPr>
          <w:p w14:paraId="64CDD044" w14:textId="261A7E51" w:rsidR="00E0255D" w:rsidRPr="00795BAC" w:rsidRDefault="00351535" w:rsidP="00752E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lastRenderedPageBreak/>
              <w:t>5</w:t>
            </w:r>
            <w:r w:rsidR="00180E45" w:rsidRPr="00795BAC">
              <w:rPr>
                <w:rFonts w:ascii="Times New Roman" w:hAnsi="Times New Roman"/>
                <w:lang w:val="ro-RO"/>
              </w:rPr>
              <w:t>0%</w:t>
            </w:r>
          </w:p>
        </w:tc>
      </w:tr>
      <w:tr w:rsidR="00E8460B" w:rsidRPr="00795BAC" w14:paraId="0EAB1D1D" w14:textId="77777777" w:rsidTr="00802D13">
        <w:trPr>
          <w:trHeight w:val="567"/>
        </w:trPr>
        <w:tc>
          <w:tcPr>
            <w:tcW w:w="2581" w:type="dxa"/>
          </w:tcPr>
          <w:p w14:paraId="267DB429" w14:textId="77777777" w:rsidR="00E8460B" w:rsidRPr="00795BAC" w:rsidRDefault="00E8460B" w:rsidP="00E8460B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1912" w:type="dxa"/>
          </w:tcPr>
          <w:p w14:paraId="2E295C4C" w14:textId="2DEDA1E7" w:rsidR="00E8460B" w:rsidRPr="00732BE2" w:rsidRDefault="0021752B" w:rsidP="0021752B">
            <w:pPr>
              <w:pStyle w:val="NoSpacing"/>
              <w:rPr>
                <w:rFonts w:ascii="Times New Roman" w:hAnsi="Times New Roman"/>
                <w:bCs/>
                <w:lang w:val="pt-PT"/>
              </w:rPr>
            </w:pPr>
            <w:r w:rsidRPr="00795BAC">
              <w:rPr>
                <w:rFonts w:ascii="Times New Roman" w:hAnsi="Times New Roman"/>
                <w:bCs/>
                <w:lang w:val="ro-RO"/>
              </w:rPr>
              <w:t xml:space="preserve">Aplicarea unor modele de </w:t>
            </w:r>
            <w:proofErr w:type="spellStart"/>
            <w:r w:rsidRPr="00795BAC">
              <w:rPr>
                <w:rFonts w:ascii="Times New Roman" w:hAnsi="Times New Roman"/>
                <w:bCs/>
                <w:lang w:val="ro-RO"/>
              </w:rPr>
              <w:t>coaching</w:t>
            </w:r>
            <w:proofErr w:type="spellEnd"/>
            <w:r w:rsidR="008B0B4E" w:rsidRPr="00795BAC">
              <w:rPr>
                <w:rFonts w:ascii="Times New Roman" w:hAnsi="Times New Roman"/>
                <w:bCs/>
                <w:lang w:val="ro-RO"/>
              </w:rPr>
              <w:t>.</w:t>
            </w:r>
          </w:p>
          <w:p w14:paraId="386435CA" w14:textId="77777777" w:rsidR="00E8460B" w:rsidRPr="00795BAC" w:rsidRDefault="00E8460B" w:rsidP="00E8460B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191" w:type="dxa"/>
          </w:tcPr>
          <w:p w14:paraId="7C896F12" w14:textId="1068D5AA" w:rsidR="00E8460B" w:rsidRPr="00795BAC" w:rsidRDefault="0021752B" w:rsidP="00666CFD">
            <w:pPr>
              <w:pStyle w:val="NoSpacing"/>
              <w:rPr>
                <w:rFonts w:ascii="Times New Roman" w:hAnsi="Times New Roman"/>
                <w:bCs/>
                <w:lang w:val="ro-RO"/>
              </w:rPr>
            </w:pPr>
            <w:r w:rsidRPr="00795BAC">
              <w:rPr>
                <w:rFonts w:ascii="Times New Roman" w:hAnsi="Times New Roman"/>
                <w:bCs/>
                <w:lang w:val="ro-RO"/>
              </w:rPr>
              <w:t xml:space="preserve">Studenții va trebui să aleagă </w:t>
            </w:r>
            <w:r w:rsidR="008F422F" w:rsidRPr="00795BAC">
              <w:rPr>
                <w:rFonts w:ascii="Times New Roman" w:hAnsi="Times New Roman"/>
                <w:bCs/>
                <w:lang w:val="ro-RO"/>
              </w:rPr>
              <w:t>unul</w:t>
            </w:r>
            <w:r w:rsidRPr="00795BAC">
              <w:rPr>
                <w:rFonts w:ascii="Times New Roman" w:hAnsi="Times New Roman"/>
                <w:bCs/>
                <w:lang w:val="ro-RO"/>
              </w:rPr>
              <w:t xml:space="preserve"> dintre modelele de </w:t>
            </w:r>
            <w:proofErr w:type="spellStart"/>
            <w:r w:rsidRPr="00795BAC">
              <w:rPr>
                <w:rFonts w:ascii="Times New Roman" w:hAnsi="Times New Roman"/>
                <w:bCs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bCs/>
                <w:lang w:val="ro-RO"/>
              </w:rPr>
              <w:t xml:space="preserve"> discutate și exersate, și să aplice modelul cu </w:t>
            </w:r>
            <w:r w:rsidR="00351535" w:rsidRPr="00795BAC">
              <w:rPr>
                <w:rFonts w:ascii="Times New Roman" w:hAnsi="Times New Roman"/>
                <w:bCs/>
                <w:lang w:val="ro-RO"/>
              </w:rPr>
              <w:t>un coleg/o colegă</w:t>
            </w:r>
            <w:r w:rsidRPr="00795BAC">
              <w:rPr>
                <w:rFonts w:ascii="Times New Roman" w:hAnsi="Times New Roman"/>
                <w:bCs/>
                <w:lang w:val="ro-RO"/>
              </w:rPr>
              <w:t xml:space="preserve"> pentru a-l susține în atingerea unui scop legat de muncă</w:t>
            </w:r>
            <w:r w:rsidRPr="00795BAC">
              <w:rPr>
                <w:rFonts w:ascii="Times New Roman" w:hAnsi="Times New Roman"/>
                <w:b/>
                <w:lang w:val="ro-RO"/>
              </w:rPr>
              <w:t>. Ședința înregistrată va trebui să fie de minim 20, maxim 60 de minute</w:t>
            </w:r>
            <w:r w:rsidRPr="00795BAC">
              <w:rPr>
                <w:rFonts w:ascii="Times New Roman" w:hAnsi="Times New Roman"/>
                <w:bCs/>
                <w:lang w:val="ro-RO"/>
              </w:rPr>
              <w:t xml:space="preserve">. </w:t>
            </w:r>
            <w:r w:rsidR="00666CFD" w:rsidRPr="00795BAC">
              <w:rPr>
                <w:rFonts w:ascii="Times New Roman" w:hAnsi="Times New Roman"/>
                <w:bCs/>
                <w:lang w:val="ro-RO"/>
              </w:rPr>
              <w:t xml:space="preserve"> </w:t>
            </w:r>
          </w:p>
          <w:p w14:paraId="404DCFEE" w14:textId="569FCF02" w:rsidR="0021752B" w:rsidRPr="00795BAC" w:rsidRDefault="0021752B" w:rsidP="00666CF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bCs/>
                <w:lang w:val="ro-RO"/>
              </w:rPr>
              <w:t xml:space="preserve">Studentul va trebui </w:t>
            </w:r>
            <w:r w:rsidRPr="00795BAC">
              <w:rPr>
                <w:rFonts w:ascii="Times New Roman" w:hAnsi="Times New Roman"/>
                <w:b/>
                <w:lang w:val="ro-RO"/>
              </w:rPr>
              <w:t>să analizeze conversația înregistrată</w:t>
            </w:r>
            <w:r w:rsidRPr="00795BAC">
              <w:rPr>
                <w:rFonts w:ascii="Times New Roman" w:hAnsi="Times New Roman"/>
                <w:bCs/>
                <w:lang w:val="ro-RO"/>
              </w:rPr>
              <w:t xml:space="preserve"> și să evalueze modul în care a reușit să demonstreze competențele discutate și să respecte structura modelului de </w:t>
            </w:r>
            <w:proofErr w:type="spellStart"/>
            <w:r w:rsidRPr="00795BAC">
              <w:rPr>
                <w:rFonts w:ascii="Times New Roman" w:hAnsi="Times New Roman"/>
                <w:bCs/>
                <w:lang w:val="ro-RO"/>
              </w:rPr>
              <w:t>coaching</w:t>
            </w:r>
            <w:proofErr w:type="spellEnd"/>
            <w:r w:rsidRPr="00795BAC">
              <w:rPr>
                <w:rFonts w:ascii="Times New Roman" w:hAnsi="Times New Roman"/>
                <w:bCs/>
                <w:lang w:val="ro-RO"/>
              </w:rPr>
              <w:t xml:space="preserve"> ales, </w:t>
            </w:r>
            <w:r w:rsidRPr="00795BAC">
              <w:rPr>
                <w:rFonts w:ascii="Times New Roman" w:hAnsi="Times New Roman"/>
                <w:b/>
                <w:lang w:val="ro-RO"/>
              </w:rPr>
              <w:t>pornind de la un set de întrebări de reflecție.</w:t>
            </w:r>
            <w:r w:rsidRPr="00795BAC">
              <w:rPr>
                <w:rFonts w:ascii="Times New Roman" w:hAnsi="Times New Roman"/>
                <w:bCs/>
                <w:lang w:val="ro-RO"/>
              </w:rPr>
              <w:t xml:space="preserve"> </w:t>
            </w:r>
          </w:p>
        </w:tc>
        <w:tc>
          <w:tcPr>
            <w:tcW w:w="1695" w:type="dxa"/>
          </w:tcPr>
          <w:p w14:paraId="042EB38F" w14:textId="6CA4F43E" w:rsidR="00E8460B" w:rsidRPr="00795BAC" w:rsidRDefault="00351535" w:rsidP="0021752B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802D13" w:rsidRPr="00795BAC" w14:paraId="75DA4DF6" w14:textId="77777777" w:rsidTr="00802D13">
        <w:trPr>
          <w:trHeight w:val="413"/>
        </w:trPr>
        <w:tc>
          <w:tcPr>
            <w:tcW w:w="9379" w:type="dxa"/>
            <w:gridSpan w:val="4"/>
          </w:tcPr>
          <w:p w14:paraId="5588A2CC" w14:textId="77777777" w:rsidR="00802D13" w:rsidRPr="00795BAC" w:rsidRDefault="00802D13" w:rsidP="00752E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>10.6 Standard minim de performanță</w:t>
            </w:r>
          </w:p>
        </w:tc>
      </w:tr>
      <w:tr w:rsidR="00802D13" w:rsidRPr="00795BAC" w14:paraId="6CE17104" w14:textId="77777777" w:rsidTr="00AA7D86">
        <w:trPr>
          <w:trHeight w:val="413"/>
        </w:trPr>
        <w:tc>
          <w:tcPr>
            <w:tcW w:w="9379" w:type="dxa"/>
            <w:gridSpan w:val="4"/>
          </w:tcPr>
          <w:p w14:paraId="52EDDF1C" w14:textId="2BE72764" w:rsidR="00F261B4" w:rsidRPr="00795BAC" w:rsidRDefault="0021752B" w:rsidP="00F261B4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Nota </w:t>
            </w:r>
            <w:r w:rsidR="00351535" w:rsidRPr="00795BAC">
              <w:rPr>
                <w:rFonts w:ascii="Times New Roman" w:hAnsi="Times New Roman"/>
                <w:lang w:val="ro-RO"/>
              </w:rPr>
              <w:t xml:space="preserve">finală </w:t>
            </w:r>
            <w:r w:rsidRPr="00795BAC">
              <w:rPr>
                <w:rFonts w:ascii="Times New Roman" w:hAnsi="Times New Roman"/>
                <w:lang w:val="ro-RO"/>
              </w:rPr>
              <w:t xml:space="preserve">reprezintă </w:t>
            </w:r>
            <w:r w:rsidRPr="00795BAC">
              <w:rPr>
                <w:rFonts w:ascii="Times New Roman" w:hAnsi="Times New Roman"/>
                <w:b/>
                <w:bCs/>
                <w:lang w:val="ro-RO"/>
              </w:rPr>
              <w:t>media notelor obținute pen</w:t>
            </w:r>
            <w:r w:rsidR="00351535" w:rsidRPr="00795BAC">
              <w:rPr>
                <w:rFonts w:ascii="Times New Roman" w:hAnsi="Times New Roman"/>
                <w:b/>
                <w:bCs/>
                <w:lang w:val="ro-RO"/>
              </w:rPr>
              <w:t xml:space="preserve">tru </w:t>
            </w:r>
            <w:r w:rsidR="008B0B4E" w:rsidRPr="00795BAC">
              <w:rPr>
                <w:rFonts w:ascii="Times New Roman" w:hAnsi="Times New Roman"/>
                <w:b/>
                <w:bCs/>
                <w:lang w:val="ro-RO"/>
              </w:rPr>
              <w:t xml:space="preserve">analiza unei ședințe pre-înregistrate </w:t>
            </w:r>
            <w:r w:rsidR="00351535" w:rsidRPr="00795BAC">
              <w:rPr>
                <w:rFonts w:ascii="Times New Roman" w:hAnsi="Times New Roman"/>
                <w:b/>
                <w:bCs/>
                <w:lang w:val="ro-RO"/>
              </w:rPr>
              <w:t xml:space="preserve">(50%) </w:t>
            </w:r>
            <w:r w:rsidR="0053454E" w:rsidRPr="00795BAC">
              <w:rPr>
                <w:rFonts w:ascii="Times New Roman" w:hAnsi="Times New Roman"/>
                <w:lang w:val="ro-RO"/>
              </w:rPr>
              <w:t xml:space="preserve">și </w:t>
            </w:r>
            <w:r w:rsidR="0053454E" w:rsidRPr="00795BAC">
              <w:rPr>
                <w:rFonts w:ascii="Times New Roman" w:hAnsi="Times New Roman"/>
                <w:b/>
                <w:bCs/>
                <w:lang w:val="ro-RO"/>
              </w:rPr>
              <w:t>înregistrarea</w:t>
            </w:r>
            <w:r w:rsidRPr="00795BAC">
              <w:rPr>
                <w:rFonts w:ascii="Times New Roman" w:hAnsi="Times New Roman"/>
                <w:b/>
                <w:bCs/>
                <w:lang w:val="ro-RO"/>
              </w:rPr>
              <w:t xml:space="preserve"> </w:t>
            </w:r>
            <w:r w:rsidR="00351535" w:rsidRPr="00795BAC">
              <w:rPr>
                <w:rFonts w:ascii="Times New Roman" w:hAnsi="Times New Roman"/>
                <w:b/>
                <w:bCs/>
                <w:lang w:val="ro-RO"/>
              </w:rPr>
              <w:t>(50%)</w:t>
            </w:r>
            <w:r w:rsidR="00351535" w:rsidRPr="00795BAC">
              <w:rPr>
                <w:rFonts w:ascii="Times New Roman" w:hAnsi="Times New Roman"/>
                <w:lang w:val="ro-RO"/>
              </w:rPr>
              <w:t xml:space="preserve"> încărcată la final</w:t>
            </w:r>
            <w:r w:rsidRPr="00795BAC">
              <w:rPr>
                <w:rFonts w:ascii="Times New Roman" w:hAnsi="Times New Roman"/>
                <w:lang w:val="ro-RO"/>
              </w:rPr>
              <w:t>.</w:t>
            </w:r>
            <w:r w:rsidR="00351535" w:rsidRPr="00795BAC">
              <w:rPr>
                <w:rFonts w:ascii="Times New Roman" w:hAnsi="Times New Roman"/>
                <w:lang w:val="ro-RO"/>
              </w:rPr>
              <w:t xml:space="preserve"> Studentul trebuie să obțină </w:t>
            </w:r>
            <w:r w:rsidR="00351535" w:rsidRPr="00795BAC">
              <w:rPr>
                <w:rFonts w:ascii="Times New Roman" w:hAnsi="Times New Roman"/>
                <w:b/>
                <w:bCs/>
                <w:lang w:val="ro-RO"/>
              </w:rPr>
              <w:t>minim nota 5 la ambele componente</w:t>
            </w:r>
            <w:r w:rsidR="00351535" w:rsidRPr="00795BAC">
              <w:rPr>
                <w:rFonts w:ascii="Times New Roman" w:hAnsi="Times New Roman"/>
                <w:lang w:val="ro-RO"/>
              </w:rPr>
              <w:t xml:space="preserve"> pentru a promova disciplina.</w:t>
            </w:r>
            <w:r w:rsidRPr="00795BAC">
              <w:rPr>
                <w:rFonts w:ascii="Times New Roman" w:hAnsi="Times New Roman"/>
                <w:lang w:val="ro-RO"/>
              </w:rPr>
              <w:t xml:space="preserve"> </w:t>
            </w:r>
            <w:r w:rsidR="00F261B4" w:rsidRPr="00795BAC">
              <w:rPr>
                <w:rFonts w:ascii="Times New Roman" w:hAnsi="Times New Roman"/>
                <w:lang w:val="ro-RO"/>
              </w:rPr>
              <w:t>Se acordă un punct din oficiu.</w:t>
            </w:r>
          </w:p>
          <w:p w14:paraId="0A95220C" w14:textId="77777777" w:rsidR="00F261B4" w:rsidRPr="00795BAC" w:rsidRDefault="00F261B4" w:rsidP="00F261B4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  <w:p w14:paraId="6704C182" w14:textId="7B4C42CF" w:rsidR="0021752B" w:rsidRPr="00795BAC" w:rsidRDefault="0021752B" w:rsidP="0021752B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În </w:t>
            </w:r>
            <w:r w:rsidRPr="00795BAC">
              <w:rPr>
                <w:rFonts w:ascii="Times New Roman" w:hAnsi="Times New Roman"/>
                <w:b/>
                <w:lang w:val="ro-RO"/>
              </w:rPr>
              <w:t>situația de restanță</w:t>
            </w:r>
            <w:r w:rsidRPr="00795BAC">
              <w:rPr>
                <w:rFonts w:ascii="Times New Roman" w:hAnsi="Times New Roman"/>
                <w:lang w:val="ro-RO"/>
              </w:rPr>
              <w:t xml:space="preserve"> se păstrează sistemul de evaluare din prima sesiune.</w:t>
            </w:r>
          </w:p>
          <w:p w14:paraId="3C808A0B" w14:textId="77777777" w:rsidR="0021752B" w:rsidRPr="00795BAC" w:rsidRDefault="0021752B" w:rsidP="0021752B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  <w:p w14:paraId="7A8574DE" w14:textId="189C2789" w:rsidR="00EA4021" w:rsidRPr="00795BAC" w:rsidRDefault="0021752B" w:rsidP="0053454E">
            <w:pPr>
              <w:pStyle w:val="NoSpacing"/>
              <w:jc w:val="both"/>
              <w:rPr>
                <w:rFonts w:ascii="Times New Roman" w:hAnsi="Times New Roman"/>
                <w:lang w:val="hu-HU"/>
              </w:rPr>
            </w:pPr>
            <w:r w:rsidRPr="00795BAC">
              <w:rPr>
                <w:rFonts w:ascii="Times New Roman" w:hAnsi="Times New Roman"/>
                <w:lang w:val="ro-RO"/>
              </w:rPr>
              <w:t xml:space="preserve">În </w:t>
            </w:r>
            <w:r w:rsidRPr="00795BAC">
              <w:rPr>
                <w:rFonts w:ascii="Times New Roman" w:hAnsi="Times New Roman"/>
                <w:b/>
                <w:lang w:val="ro-RO"/>
              </w:rPr>
              <w:t>situația de mărire de notă</w:t>
            </w:r>
            <w:r w:rsidRPr="00795BAC">
              <w:rPr>
                <w:rFonts w:ascii="Times New Roman" w:hAnsi="Times New Roman"/>
                <w:lang w:val="ro-RO"/>
              </w:rPr>
              <w:t xml:space="preserve">, evaluarea se face sub forma unui examen </w:t>
            </w:r>
            <w:r w:rsidR="0053454E" w:rsidRPr="00795BAC">
              <w:rPr>
                <w:rFonts w:ascii="Times New Roman" w:hAnsi="Times New Roman"/>
                <w:lang w:val="ro-RO"/>
              </w:rPr>
              <w:t xml:space="preserve">oral, cu </w:t>
            </w:r>
            <w:r w:rsidR="0053454E" w:rsidRPr="00795BAC">
              <w:rPr>
                <w:rFonts w:ascii="Times New Roman" w:hAnsi="Times New Roman"/>
                <w:lang w:val="hu-HU"/>
              </w:rPr>
              <w:t>întrebări structurate pregătite din bibliografia principală menționată la fiecare tematică și materialele de curs.</w:t>
            </w:r>
          </w:p>
        </w:tc>
      </w:tr>
    </w:tbl>
    <w:p w14:paraId="2DD9E832" w14:textId="77777777" w:rsidR="005F6BF6" w:rsidRPr="00795BAC" w:rsidRDefault="005F6BF6" w:rsidP="00802D13">
      <w:pPr>
        <w:rPr>
          <w:rFonts w:eastAsia="Calibri"/>
          <w:sz w:val="22"/>
          <w:szCs w:val="22"/>
        </w:rPr>
      </w:pPr>
    </w:p>
    <w:p w14:paraId="1DA5DEA4" w14:textId="77777777" w:rsidR="00795BAC" w:rsidRDefault="00F261B4" w:rsidP="00326836">
      <w:pPr>
        <w:ind w:left="5664" w:hanging="5664"/>
        <w:rPr>
          <w:rFonts w:eastAsia="Calibri"/>
          <w:sz w:val="20"/>
          <w:szCs w:val="20"/>
        </w:rPr>
      </w:pPr>
      <w:r w:rsidRPr="00795BAC">
        <w:rPr>
          <w:rFonts w:eastAsia="Calibri"/>
          <w:sz w:val="22"/>
          <w:szCs w:val="22"/>
        </w:rPr>
        <w:t>Data completării:</w:t>
      </w:r>
      <w:r w:rsidR="00326836" w:rsidRPr="00795BAC">
        <w:rPr>
          <w:rFonts w:eastAsia="Calibri"/>
          <w:sz w:val="22"/>
          <w:szCs w:val="22"/>
        </w:rPr>
        <w:t xml:space="preserve"> </w:t>
      </w:r>
      <w:r w:rsidR="008B0B4E" w:rsidRPr="00795BAC">
        <w:rPr>
          <w:rFonts w:eastAsia="Calibri"/>
          <w:sz w:val="22"/>
          <w:szCs w:val="22"/>
        </w:rPr>
        <w:t>03.02.2026</w:t>
      </w:r>
      <w:r w:rsidR="00326836" w:rsidRPr="00795BAC">
        <w:rPr>
          <w:rFonts w:eastAsia="Calibri"/>
          <w:sz w:val="22"/>
          <w:szCs w:val="22"/>
        </w:rPr>
        <w:t xml:space="preserve">                                               </w:t>
      </w:r>
      <w:r w:rsidR="005F6BF6" w:rsidRPr="00795BAC">
        <w:rPr>
          <w:rFonts w:eastAsia="Calibri"/>
          <w:sz w:val="22"/>
          <w:szCs w:val="22"/>
        </w:rPr>
        <w:t xml:space="preserve">  Titular de disciplină</w:t>
      </w:r>
      <w:r w:rsidRPr="00795BAC">
        <w:rPr>
          <w:rFonts w:eastAsia="Calibri"/>
          <w:sz w:val="22"/>
          <w:szCs w:val="22"/>
        </w:rPr>
        <w:t>:</w:t>
      </w:r>
      <w:r w:rsidRPr="00795BAC">
        <w:rPr>
          <w:rFonts w:eastAsia="Calibri"/>
          <w:sz w:val="20"/>
          <w:szCs w:val="20"/>
        </w:rPr>
        <w:t xml:space="preserve"> </w:t>
      </w:r>
    </w:p>
    <w:p w14:paraId="1BAD9DD5" w14:textId="24C36CB1" w:rsidR="00802D13" w:rsidRPr="00795BAC" w:rsidRDefault="00795BAC" w:rsidP="00326836">
      <w:pPr>
        <w:ind w:left="5664" w:hanging="5664"/>
        <w:rPr>
          <w:rFonts w:eastAsia="Calibri"/>
          <w:sz w:val="22"/>
          <w:szCs w:val="22"/>
        </w:rPr>
      </w:pPr>
      <w:r>
        <w:rPr>
          <w:rFonts w:eastAsia="Calibri"/>
          <w:sz w:val="20"/>
          <w:szCs w:val="20"/>
        </w:rPr>
        <w:t xml:space="preserve">                                                                                                            </w:t>
      </w:r>
      <w:r w:rsidR="00351535" w:rsidRPr="00795BAC">
        <w:rPr>
          <w:sz w:val="22"/>
          <w:szCs w:val="22"/>
        </w:rPr>
        <w:t>Lect. Univ. Dr. Zselyke Pap</w:t>
      </w:r>
    </w:p>
    <w:p w14:paraId="6E8CBBC8" w14:textId="77777777" w:rsidR="005F6BF6" w:rsidRPr="00795BAC" w:rsidRDefault="005F6BF6" w:rsidP="00802D13">
      <w:pPr>
        <w:rPr>
          <w:rFonts w:eastAsia="Calibri"/>
          <w:sz w:val="22"/>
          <w:szCs w:val="22"/>
        </w:rPr>
      </w:pPr>
    </w:p>
    <w:p w14:paraId="280CEBD5" w14:textId="77777777" w:rsidR="005F6BF6" w:rsidRPr="00795BAC" w:rsidRDefault="005F6BF6" w:rsidP="00802D13">
      <w:pPr>
        <w:rPr>
          <w:rFonts w:eastAsia="Calibri"/>
          <w:sz w:val="22"/>
          <w:szCs w:val="22"/>
        </w:rPr>
      </w:pPr>
    </w:p>
    <w:p w14:paraId="12C00DBE" w14:textId="4EDC7191" w:rsidR="005F6BF6" w:rsidRPr="00795BAC" w:rsidRDefault="005F6BF6" w:rsidP="00802D13">
      <w:pPr>
        <w:rPr>
          <w:rFonts w:eastAsia="Calibri"/>
          <w:sz w:val="22"/>
          <w:szCs w:val="22"/>
        </w:rPr>
      </w:pPr>
      <w:r w:rsidRPr="00795BAC">
        <w:rPr>
          <w:rFonts w:eastAsia="Calibri"/>
          <w:sz w:val="22"/>
          <w:szCs w:val="22"/>
        </w:rPr>
        <w:t xml:space="preserve">Data avizării în departament                                                       </w:t>
      </w:r>
      <w:del w:id="15" w:author="Coralia Sulea" w:date="2026-02-06T15:57:00Z" w16du:dateUtc="2026-02-06T13:57:00Z">
        <w:r w:rsidRPr="00795BAC" w:rsidDel="00AB6845">
          <w:rPr>
            <w:rFonts w:eastAsia="Calibri"/>
            <w:sz w:val="22"/>
            <w:szCs w:val="22"/>
          </w:rPr>
          <w:delText xml:space="preserve">                </w:delText>
        </w:r>
      </w:del>
      <w:r w:rsidRPr="00795BAC">
        <w:rPr>
          <w:rFonts w:eastAsia="Calibri"/>
          <w:sz w:val="22"/>
          <w:szCs w:val="22"/>
        </w:rPr>
        <w:t>Director de departament</w:t>
      </w:r>
    </w:p>
    <w:p w14:paraId="6CDBF0D0" w14:textId="40EB20ED" w:rsidR="00B25316" w:rsidRPr="00795BAC" w:rsidRDefault="00B25316" w:rsidP="00802D13">
      <w:pPr>
        <w:rPr>
          <w:rFonts w:eastAsia="Calibri"/>
          <w:sz w:val="22"/>
          <w:szCs w:val="22"/>
        </w:rPr>
      </w:pPr>
      <w:r w:rsidRPr="00795BAC">
        <w:rPr>
          <w:rFonts w:eastAsia="Calibri"/>
          <w:sz w:val="22"/>
          <w:szCs w:val="22"/>
        </w:rPr>
        <w:tab/>
      </w:r>
      <w:r w:rsidRPr="00795BAC">
        <w:rPr>
          <w:rFonts w:eastAsia="Calibri"/>
          <w:sz w:val="22"/>
          <w:szCs w:val="22"/>
        </w:rPr>
        <w:tab/>
      </w:r>
      <w:r w:rsidRPr="00795BAC">
        <w:rPr>
          <w:rFonts w:eastAsia="Calibri"/>
          <w:sz w:val="22"/>
          <w:szCs w:val="22"/>
        </w:rPr>
        <w:tab/>
      </w:r>
      <w:r w:rsidRPr="00795BAC">
        <w:rPr>
          <w:rFonts w:eastAsia="Calibri"/>
          <w:sz w:val="22"/>
          <w:szCs w:val="22"/>
        </w:rPr>
        <w:tab/>
      </w:r>
      <w:r w:rsidRPr="00795BAC">
        <w:rPr>
          <w:rFonts w:eastAsia="Calibri"/>
          <w:sz w:val="22"/>
          <w:szCs w:val="22"/>
        </w:rPr>
        <w:tab/>
      </w:r>
      <w:r w:rsidRPr="00795BAC">
        <w:rPr>
          <w:rFonts w:eastAsia="Calibri"/>
          <w:sz w:val="22"/>
          <w:szCs w:val="22"/>
        </w:rPr>
        <w:tab/>
      </w:r>
      <w:r w:rsidRPr="00795BAC">
        <w:rPr>
          <w:rFonts w:eastAsia="Calibri"/>
          <w:sz w:val="22"/>
          <w:szCs w:val="22"/>
        </w:rPr>
        <w:tab/>
      </w:r>
      <w:r w:rsidR="00795BAC">
        <w:rPr>
          <w:rFonts w:eastAsia="Calibri"/>
          <w:sz w:val="22"/>
          <w:szCs w:val="22"/>
        </w:rPr>
        <w:t xml:space="preserve">      </w:t>
      </w:r>
      <w:r w:rsidR="00326836" w:rsidRPr="00795BAC">
        <w:rPr>
          <w:rFonts w:eastAsia="Calibri"/>
          <w:sz w:val="22"/>
          <w:szCs w:val="22"/>
        </w:rPr>
        <w:t xml:space="preserve">  </w:t>
      </w:r>
      <w:r w:rsidR="008B0B4E" w:rsidRPr="00795BAC">
        <w:rPr>
          <w:rFonts w:eastAsia="Calibri"/>
          <w:sz w:val="22"/>
          <w:szCs w:val="22"/>
        </w:rPr>
        <w:t>Conf</w:t>
      </w:r>
      <w:r w:rsidRPr="00795BAC">
        <w:rPr>
          <w:rFonts w:eastAsia="Calibri"/>
          <w:sz w:val="22"/>
          <w:szCs w:val="22"/>
        </w:rPr>
        <w:t xml:space="preserve">. </w:t>
      </w:r>
      <w:r w:rsidR="00351535" w:rsidRPr="00795BAC">
        <w:rPr>
          <w:rFonts w:eastAsia="Calibri"/>
          <w:sz w:val="22"/>
          <w:szCs w:val="22"/>
        </w:rPr>
        <w:t>U</w:t>
      </w:r>
      <w:r w:rsidRPr="00795BAC">
        <w:rPr>
          <w:rFonts w:eastAsia="Calibri"/>
          <w:sz w:val="22"/>
          <w:szCs w:val="22"/>
        </w:rPr>
        <w:t xml:space="preserve">niv. dr. </w:t>
      </w:r>
      <w:r w:rsidR="008B0B4E" w:rsidRPr="00795BAC">
        <w:rPr>
          <w:rFonts w:eastAsia="Calibri"/>
          <w:sz w:val="22"/>
          <w:szCs w:val="22"/>
        </w:rPr>
        <w:t>Andrei Rusu</w:t>
      </w:r>
    </w:p>
    <w:sectPr w:rsidR="00B25316" w:rsidRPr="00795BAC" w:rsidSect="00E5403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9" w:author="Coralia Sulea" w:date="2026-02-06T15:57:00Z" w:initials="CS">
    <w:p w14:paraId="3EDF14BB" w14:textId="77777777" w:rsidR="00AB6845" w:rsidRDefault="00AB6845" w:rsidP="00AB6845">
      <w:pPr>
        <w:pStyle w:val="CommentText"/>
      </w:pPr>
      <w:r>
        <w:rPr>
          <w:rStyle w:val="CommentReference"/>
        </w:rPr>
        <w:annotationRef/>
      </w:r>
      <w:r>
        <w:t>Mie imi suna ca daca e folosit mai putin de 50% e acceptabil, ceea ce pare ca ar contrazice ideea ca e interzisa AI.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EDF14B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2B90452" w16cex:dateUtc="2026-02-06T13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EDF14BB" w16cid:durableId="42B904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0BF7D" w14:textId="77777777" w:rsidR="00B747DD" w:rsidRDefault="00B747DD" w:rsidP="003E226A">
      <w:r>
        <w:separator/>
      </w:r>
    </w:p>
  </w:endnote>
  <w:endnote w:type="continuationSeparator" w:id="0">
    <w:p w14:paraId="1ACBAF7B" w14:textId="77777777" w:rsidR="00B747DD" w:rsidRDefault="00B747DD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????????a Neu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3AC66C20" w14:textId="77777777" w:rsidR="00193CCA" w:rsidRDefault="00015511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193CCA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692EDA58" w14:textId="77777777" w:rsidR="00193CCA" w:rsidRDefault="00015511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193CCA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57B5030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FD7AA" w14:textId="77777777" w:rsidR="00DB40F7" w:rsidRPr="00F85CC7" w:rsidRDefault="0097578F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E9E0FC5" wp14:editId="20CFCCA3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635" b="0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AEFBBE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7AFC9245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468450A2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5D164286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9E0F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53AEFBBE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7AFC9245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468450A2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5D164286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790155CB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1B5C" w14:textId="77777777" w:rsidR="0086407E" w:rsidRDefault="0097578F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753384DB" wp14:editId="547CC7C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9525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D01E2A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3E21F884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3847AFD4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3384D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0FD01E2A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3E21F884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3847AFD4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6DE6A" w14:textId="77777777" w:rsidR="00B747DD" w:rsidRDefault="00B747DD" w:rsidP="003E226A">
      <w:r>
        <w:separator/>
      </w:r>
    </w:p>
  </w:footnote>
  <w:footnote w:type="continuationSeparator" w:id="0">
    <w:p w14:paraId="4A566086" w14:textId="77777777" w:rsidR="00B747DD" w:rsidRDefault="00B747DD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6ACF6" w14:textId="77777777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16" w:name="_Hlk52889598"/>
    <w:bookmarkStart w:id="17" w:name="_Hlk52889599"/>
    <w:bookmarkStart w:id="18" w:name="_Hlk52889616"/>
    <w:bookmarkStart w:id="19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0D12451" wp14:editId="326B0BDF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7578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B338B0" wp14:editId="29928723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209382B" w14:textId="41DE1D23" w:rsidR="001D34E8" w:rsidRPr="00795BAC" w:rsidRDefault="00884B42" w:rsidP="007A49D1">
                          <w:pPr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20"/>
                              <w:szCs w:val="20"/>
                            </w:rPr>
                          </w:pPr>
                          <w:r w:rsidRPr="00795BAC">
                            <w:rPr>
                              <w:rFonts w:ascii="Myriad Pro" w:hAnsi="Myriad Pro"/>
                              <w:color w:val="548DD4" w:themeColor="text2" w:themeTint="99"/>
                              <w:sz w:val="20"/>
                              <w:szCs w:val="20"/>
                            </w:rPr>
                            <w:t>MINISTERUL EDUCAȚIEI</w:t>
                          </w:r>
                          <w:r w:rsidR="00795BAC">
                            <w:rPr>
                              <w:rFonts w:ascii="Myriad Pro" w:hAnsi="Myriad Pro"/>
                              <w:color w:val="548DD4" w:themeColor="text2" w:themeTint="99"/>
                              <w:sz w:val="20"/>
                              <w:szCs w:val="20"/>
                            </w:rPr>
                            <w:t xml:space="preserve"> ȘI CERCETĂRII</w:t>
                          </w:r>
                        </w:p>
                        <w:p w14:paraId="46BCB4C5" w14:textId="77777777" w:rsidR="00884B42" w:rsidRPr="00795BAC" w:rsidRDefault="00884B42" w:rsidP="007A49D1">
                          <w:pPr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795BAC">
                            <w:rPr>
                              <w:sz w:val="22"/>
                              <w:szCs w:val="22"/>
                            </w:rPr>
                            <w:t>UNIVERSITATEA DE VEST DIN TIMIȘOARA</w:t>
                          </w:r>
                        </w:p>
                        <w:p w14:paraId="506FB9AA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B338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ApXOuZ3wAAAAsBAAAPAAAAAAAAAAAAAAAAAD8EAABkcnMvZG93bnJldi54&#10;bWxQSwUGAAAAAAQABADzAAAASwUAAAAA&#10;" stroked="f">
              <v:textbox>
                <w:txbxContent>
                  <w:p w14:paraId="5209382B" w14:textId="41DE1D23" w:rsidR="001D34E8" w:rsidRPr="00795BAC" w:rsidRDefault="00884B42" w:rsidP="007A49D1">
                    <w:pPr>
                      <w:jc w:val="right"/>
                      <w:rPr>
                        <w:rFonts w:ascii="Myriad Pro" w:hAnsi="Myriad Pro"/>
                        <w:color w:val="548DD4" w:themeColor="text2" w:themeTint="99"/>
                        <w:sz w:val="20"/>
                        <w:szCs w:val="20"/>
                      </w:rPr>
                    </w:pPr>
                    <w:r w:rsidRPr="00795BAC">
                      <w:rPr>
                        <w:rFonts w:ascii="Myriad Pro" w:hAnsi="Myriad Pro"/>
                        <w:color w:val="548DD4" w:themeColor="text2" w:themeTint="99"/>
                        <w:sz w:val="20"/>
                        <w:szCs w:val="20"/>
                      </w:rPr>
                      <w:t>MINISTERUL EDUCAȚIEI</w:t>
                    </w:r>
                    <w:r w:rsidR="00795BAC">
                      <w:rPr>
                        <w:rFonts w:ascii="Myriad Pro" w:hAnsi="Myriad Pro"/>
                        <w:color w:val="548DD4" w:themeColor="text2" w:themeTint="99"/>
                        <w:sz w:val="20"/>
                        <w:szCs w:val="20"/>
                      </w:rPr>
                      <w:t xml:space="preserve"> ȘI CERCETĂRII</w:t>
                    </w:r>
                  </w:p>
                  <w:p w14:paraId="46BCB4C5" w14:textId="77777777" w:rsidR="00884B42" w:rsidRPr="00795BAC" w:rsidRDefault="00884B42" w:rsidP="007A49D1">
                    <w:pPr>
                      <w:jc w:val="right"/>
                      <w:rPr>
                        <w:sz w:val="22"/>
                        <w:szCs w:val="22"/>
                      </w:rPr>
                    </w:pPr>
                    <w:r w:rsidRPr="00795BAC">
                      <w:rPr>
                        <w:sz w:val="22"/>
                        <w:szCs w:val="22"/>
                      </w:rPr>
                      <w:t>UNIVERSITATEA DE VEST DIN TIMIȘOARA</w:t>
                    </w:r>
                  </w:p>
                  <w:p w14:paraId="506FB9AA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75572353" wp14:editId="2AF330A6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6"/>
    <w:bookmarkEnd w:id="17"/>
    <w:bookmarkEnd w:id="18"/>
    <w:bookmarkEnd w:id="1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76E44" w14:textId="77777777" w:rsidR="00193CCA" w:rsidRDefault="0097578F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EEA5B69" wp14:editId="5FC1AEF3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CB8E6D4" w14:textId="77777777" w:rsidR="0086407E" w:rsidRPr="007A49D1" w:rsidRDefault="0086407E" w:rsidP="0086407E">
                          <w:pPr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7C7C0750" w14:textId="77777777" w:rsidR="0086407E" w:rsidRPr="00884B42" w:rsidRDefault="0086407E" w:rsidP="0086407E">
                          <w:pPr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3D318006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EA5B6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" stroked="f">
              <v:textbox>
                <w:txbxContent>
                  <w:p w14:paraId="1CB8E6D4" w14:textId="77777777" w:rsidR="0086407E" w:rsidRPr="007A49D1" w:rsidRDefault="0086407E" w:rsidP="0086407E">
                    <w:pPr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7C7C0750" w14:textId="77777777" w:rsidR="0086407E" w:rsidRPr="00884B42" w:rsidRDefault="0086407E" w:rsidP="0086407E">
                    <w:pPr>
                      <w:jc w:val="right"/>
                    </w:pPr>
                    <w:r w:rsidRPr="00884B42">
                      <w:t>UNIVERSITATEA DE VEST DIN TIMIȘOARA</w:t>
                    </w:r>
                  </w:p>
                  <w:p w14:paraId="3D318006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24617805" wp14:editId="4A462631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0033FF7F" wp14:editId="65DD4882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E4CDD"/>
    <w:multiLevelType w:val="hybridMultilevel"/>
    <w:tmpl w:val="4642E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EDB17EB"/>
    <w:multiLevelType w:val="hybridMultilevel"/>
    <w:tmpl w:val="905EF0F6"/>
    <w:lvl w:ilvl="0" w:tplc="B97AE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FCD4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B247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EE1E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929E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1E77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56C3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632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C61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EF6965"/>
    <w:multiLevelType w:val="hybridMultilevel"/>
    <w:tmpl w:val="32FA1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A4537"/>
    <w:multiLevelType w:val="hybridMultilevel"/>
    <w:tmpl w:val="B1AC8A1A"/>
    <w:lvl w:ilvl="0" w:tplc="0216720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16A44809"/>
    <w:multiLevelType w:val="hybridMultilevel"/>
    <w:tmpl w:val="3F24D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3A6508E"/>
    <w:multiLevelType w:val="hybridMultilevel"/>
    <w:tmpl w:val="966058D0"/>
    <w:lvl w:ilvl="0" w:tplc="B25ADA6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C6080"/>
    <w:multiLevelType w:val="hybridMultilevel"/>
    <w:tmpl w:val="4642E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AFA4C58"/>
    <w:multiLevelType w:val="hybridMultilevel"/>
    <w:tmpl w:val="E3921DB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1630F"/>
    <w:multiLevelType w:val="hybridMultilevel"/>
    <w:tmpl w:val="EB34D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329E1"/>
    <w:multiLevelType w:val="hybridMultilevel"/>
    <w:tmpl w:val="F62C9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F3B5D"/>
    <w:multiLevelType w:val="hybridMultilevel"/>
    <w:tmpl w:val="5C882ED6"/>
    <w:lvl w:ilvl="0" w:tplc="B25ADA6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E142CE"/>
    <w:multiLevelType w:val="hybridMultilevel"/>
    <w:tmpl w:val="27706D96"/>
    <w:lvl w:ilvl="0" w:tplc="B25ADA62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0761346"/>
    <w:multiLevelType w:val="hybridMultilevel"/>
    <w:tmpl w:val="C72ECB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45F0405"/>
    <w:multiLevelType w:val="hybridMultilevel"/>
    <w:tmpl w:val="E7D45466"/>
    <w:lvl w:ilvl="0" w:tplc="2CC4D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54D5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047A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6ADB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70EE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E68F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3629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EE95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E8E6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725017"/>
    <w:multiLevelType w:val="hybridMultilevel"/>
    <w:tmpl w:val="905EF0F6"/>
    <w:lvl w:ilvl="0" w:tplc="B97AE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FCD4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B247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EE1E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929E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1E77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56C3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632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C61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544561"/>
    <w:multiLevelType w:val="hybridMultilevel"/>
    <w:tmpl w:val="13785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213CA5"/>
    <w:multiLevelType w:val="hybridMultilevel"/>
    <w:tmpl w:val="B1AC8A1A"/>
    <w:lvl w:ilvl="0" w:tplc="FFFFFFFF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6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E41F40"/>
    <w:multiLevelType w:val="hybridMultilevel"/>
    <w:tmpl w:val="B1AC8A1A"/>
    <w:lvl w:ilvl="0" w:tplc="FFFFFFFF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0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1" w15:restartNumberingAfterBreak="0">
    <w:nsid w:val="69441488"/>
    <w:multiLevelType w:val="hybridMultilevel"/>
    <w:tmpl w:val="B428D774"/>
    <w:lvl w:ilvl="0" w:tplc="B25ADA6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77505"/>
    <w:multiLevelType w:val="hybridMultilevel"/>
    <w:tmpl w:val="E96C7B88"/>
    <w:lvl w:ilvl="0" w:tplc="DF3A4008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6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8A1DE8"/>
    <w:multiLevelType w:val="hybridMultilevel"/>
    <w:tmpl w:val="424E30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0315CE"/>
    <w:multiLevelType w:val="hybridMultilevel"/>
    <w:tmpl w:val="71BA60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3A6334"/>
    <w:multiLevelType w:val="hybridMultilevel"/>
    <w:tmpl w:val="4642E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2428B"/>
    <w:multiLevelType w:val="hybridMultilevel"/>
    <w:tmpl w:val="905EF0F6"/>
    <w:lvl w:ilvl="0" w:tplc="B97AE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FCD4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B247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EE1E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929E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1E77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56C3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632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C61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CC6FD9"/>
    <w:multiLevelType w:val="hybridMultilevel"/>
    <w:tmpl w:val="247E76A4"/>
    <w:lvl w:ilvl="0" w:tplc="BF9E803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466809">
    <w:abstractNumId w:val="42"/>
  </w:num>
  <w:num w:numId="2" w16cid:durableId="1069814707">
    <w:abstractNumId w:val="0"/>
  </w:num>
  <w:num w:numId="3" w16cid:durableId="1260867029">
    <w:abstractNumId w:val="19"/>
  </w:num>
  <w:num w:numId="4" w16cid:durableId="141582057">
    <w:abstractNumId w:val="12"/>
  </w:num>
  <w:num w:numId="5" w16cid:durableId="1751391536">
    <w:abstractNumId w:val="46"/>
  </w:num>
  <w:num w:numId="6" w16cid:durableId="1787044130">
    <w:abstractNumId w:val="20"/>
  </w:num>
  <w:num w:numId="7" w16cid:durableId="371922938">
    <w:abstractNumId w:val="13"/>
  </w:num>
  <w:num w:numId="8" w16cid:durableId="1050692700">
    <w:abstractNumId w:val="10"/>
  </w:num>
  <w:num w:numId="9" w16cid:durableId="766582061">
    <w:abstractNumId w:val="34"/>
  </w:num>
  <w:num w:numId="10" w16cid:durableId="1173102805">
    <w:abstractNumId w:val="27"/>
  </w:num>
  <w:num w:numId="11" w16cid:durableId="2046830785">
    <w:abstractNumId w:val="22"/>
  </w:num>
  <w:num w:numId="12" w16cid:durableId="1111048030">
    <w:abstractNumId w:val="17"/>
  </w:num>
  <w:num w:numId="13" w16cid:durableId="1438216581">
    <w:abstractNumId w:val="43"/>
  </w:num>
  <w:num w:numId="14" w16cid:durableId="1879390826">
    <w:abstractNumId w:val="3"/>
  </w:num>
  <w:num w:numId="15" w16cid:durableId="1434010534">
    <w:abstractNumId w:val="18"/>
  </w:num>
  <w:num w:numId="16" w16cid:durableId="515076864">
    <w:abstractNumId w:val="37"/>
  </w:num>
  <w:num w:numId="17" w16cid:durableId="362554392">
    <w:abstractNumId w:val="51"/>
  </w:num>
  <w:num w:numId="18" w16cid:durableId="154958134">
    <w:abstractNumId w:val="15"/>
  </w:num>
  <w:num w:numId="19" w16cid:durableId="509104239">
    <w:abstractNumId w:val="5"/>
  </w:num>
  <w:num w:numId="20" w16cid:durableId="161238370">
    <w:abstractNumId w:val="23"/>
  </w:num>
  <w:num w:numId="21" w16cid:durableId="594629980">
    <w:abstractNumId w:val="40"/>
  </w:num>
  <w:num w:numId="22" w16cid:durableId="1162967940">
    <w:abstractNumId w:val="50"/>
  </w:num>
  <w:num w:numId="23" w16cid:durableId="909654039">
    <w:abstractNumId w:val="32"/>
  </w:num>
  <w:num w:numId="24" w16cid:durableId="374279191">
    <w:abstractNumId w:val="44"/>
  </w:num>
  <w:num w:numId="25" w16cid:durableId="1898515516">
    <w:abstractNumId w:val="53"/>
  </w:num>
  <w:num w:numId="26" w16cid:durableId="1392075164">
    <w:abstractNumId w:val="2"/>
  </w:num>
  <w:num w:numId="27" w16cid:durableId="1977760215">
    <w:abstractNumId w:val="36"/>
  </w:num>
  <w:num w:numId="28" w16cid:durableId="1536427116">
    <w:abstractNumId w:val="38"/>
  </w:num>
  <w:num w:numId="29" w16cid:durableId="1547721044">
    <w:abstractNumId w:val="11"/>
  </w:num>
  <w:num w:numId="30" w16cid:durableId="766197673">
    <w:abstractNumId w:val="1"/>
  </w:num>
  <w:num w:numId="31" w16cid:durableId="571501983">
    <w:abstractNumId w:val="47"/>
  </w:num>
  <w:num w:numId="32" w16cid:durableId="457532373">
    <w:abstractNumId w:val="33"/>
  </w:num>
  <w:num w:numId="33" w16cid:durableId="414280940">
    <w:abstractNumId w:val="49"/>
  </w:num>
  <w:num w:numId="34" w16cid:durableId="626277928">
    <w:abstractNumId w:val="6"/>
  </w:num>
  <w:num w:numId="35" w16cid:durableId="1301493025">
    <w:abstractNumId w:val="52"/>
  </w:num>
  <w:num w:numId="36" w16cid:durableId="139001860">
    <w:abstractNumId w:val="31"/>
  </w:num>
  <w:num w:numId="37" w16cid:durableId="750196256">
    <w:abstractNumId w:val="24"/>
  </w:num>
  <w:num w:numId="38" w16cid:durableId="199439896">
    <w:abstractNumId w:val="30"/>
  </w:num>
  <w:num w:numId="39" w16cid:durableId="1547646399">
    <w:abstractNumId w:val="25"/>
  </w:num>
  <w:num w:numId="40" w16cid:durableId="583801745">
    <w:abstractNumId w:val="16"/>
  </w:num>
  <w:num w:numId="41" w16cid:durableId="169494662">
    <w:abstractNumId w:val="7"/>
  </w:num>
  <w:num w:numId="42" w16cid:durableId="1010454157">
    <w:abstractNumId w:val="29"/>
  </w:num>
  <w:num w:numId="43" w16cid:durableId="742530855">
    <w:abstractNumId w:val="4"/>
  </w:num>
  <w:num w:numId="44" w16cid:durableId="1964921048">
    <w:abstractNumId w:val="48"/>
  </w:num>
  <w:num w:numId="45" w16cid:durableId="533615610">
    <w:abstractNumId w:val="54"/>
  </w:num>
  <w:num w:numId="46" w16cid:durableId="515122683">
    <w:abstractNumId w:val="26"/>
  </w:num>
  <w:num w:numId="47" w16cid:durableId="1570340847">
    <w:abstractNumId w:val="28"/>
  </w:num>
  <w:num w:numId="48" w16cid:durableId="382406412">
    <w:abstractNumId w:val="41"/>
  </w:num>
  <w:num w:numId="49" w16cid:durableId="1200585178">
    <w:abstractNumId w:val="8"/>
  </w:num>
  <w:num w:numId="50" w16cid:durableId="872154578">
    <w:abstractNumId w:val="35"/>
  </w:num>
  <w:num w:numId="51" w16cid:durableId="1160536679">
    <w:abstractNumId w:val="14"/>
  </w:num>
  <w:num w:numId="52" w16cid:durableId="514853225">
    <w:abstractNumId w:val="39"/>
  </w:num>
  <w:num w:numId="53" w16cid:durableId="2083091816">
    <w:abstractNumId w:val="45"/>
  </w:num>
  <w:num w:numId="54" w16cid:durableId="323945348">
    <w:abstractNumId w:val="9"/>
  </w:num>
  <w:num w:numId="55" w16cid:durableId="2073652268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oralia Sulea">
    <w15:presenceInfo w15:providerId="Windows Live" w15:userId="8bd5b799e8f1af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yMzczNrY0MDU2MjRW0lEKTi0uzszPAykwqgUAzjUEECwAAAA="/>
  </w:docVars>
  <w:rsids>
    <w:rsidRoot w:val="00C81D57"/>
    <w:rsid w:val="00001FE1"/>
    <w:rsid w:val="00006384"/>
    <w:rsid w:val="00006A11"/>
    <w:rsid w:val="00015511"/>
    <w:rsid w:val="00017556"/>
    <w:rsid w:val="0002157D"/>
    <w:rsid w:val="00024386"/>
    <w:rsid w:val="00027099"/>
    <w:rsid w:val="00041189"/>
    <w:rsid w:val="000415DE"/>
    <w:rsid w:val="00043DB9"/>
    <w:rsid w:val="00044138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3468"/>
    <w:rsid w:val="000C5737"/>
    <w:rsid w:val="000C5DD6"/>
    <w:rsid w:val="000E4972"/>
    <w:rsid w:val="000E6269"/>
    <w:rsid w:val="00104746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5B86"/>
    <w:rsid w:val="001568BE"/>
    <w:rsid w:val="001576EC"/>
    <w:rsid w:val="001649A6"/>
    <w:rsid w:val="001664E4"/>
    <w:rsid w:val="00167F31"/>
    <w:rsid w:val="00170DB6"/>
    <w:rsid w:val="001744E9"/>
    <w:rsid w:val="00180E45"/>
    <w:rsid w:val="00187FE3"/>
    <w:rsid w:val="00193CCA"/>
    <w:rsid w:val="001949D1"/>
    <w:rsid w:val="001A3279"/>
    <w:rsid w:val="001A47C9"/>
    <w:rsid w:val="001B07FC"/>
    <w:rsid w:val="001B68A2"/>
    <w:rsid w:val="001C7CDD"/>
    <w:rsid w:val="001D34E8"/>
    <w:rsid w:val="001D564A"/>
    <w:rsid w:val="001E2FEE"/>
    <w:rsid w:val="001E3439"/>
    <w:rsid w:val="001E5ED5"/>
    <w:rsid w:val="001E69C6"/>
    <w:rsid w:val="001F5BE0"/>
    <w:rsid w:val="00201477"/>
    <w:rsid w:val="00205AE4"/>
    <w:rsid w:val="002151BA"/>
    <w:rsid w:val="0021752B"/>
    <w:rsid w:val="002301D8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241D"/>
    <w:rsid w:val="00286335"/>
    <w:rsid w:val="00287419"/>
    <w:rsid w:val="0029063D"/>
    <w:rsid w:val="002A007E"/>
    <w:rsid w:val="002A2C06"/>
    <w:rsid w:val="002A3C87"/>
    <w:rsid w:val="002B11E0"/>
    <w:rsid w:val="002B2FD5"/>
    <w:rsid w:val="002B630D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6836"/>
    <w:rsid w:val="00327BCE"/>
    <w:rsid w:val="00327C5B"/>
    <w:rsid w:val="00334B30"/>
    <w:rsid w:val="00334DB2"/>
    <w:rsid w:val="0033622C"/>
    <w:rsid w:val="00341A37"/>
    <w:rsid w:val="00344816"/>
    <w:rsid w:val="003450B2"/>
    <w:rsid w:val="00351535"/>
    <w:rsid w:val="00353E55"/>
    <w:rsid w:val="00354046"/>
    <w:rsid w:val="0036054E"/>
    <w:rsid w:val="00367502"/>
    <w:rsid w:val="00370AE3"/>
    <w:rsid w:val="003770D2"/>
    <w:rsid w:val="0038731B"/>
    <w:rsid w:val="003918B5"/>
    <w:rsid w:val="00393960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31BA0"/>
    <w:rsid w:val="004422B3"/>
    <w:rsid w:val="004501A3"/>
    <w:rsid w:val="00455B8A"/>
    <w:rsid w:val="00465F44"/>
    <w:rsid w:val="00477326"/>
    <w:rsid w:val="00480F05"/>
    <w:rsid w:val="0048385D"/>
    <w:rsid w:val="0048469C"/>
    <w:rsid w:val="004943E4"/>
    <w:rsid w:val="00495AFA"/>
    <w:rsid w:val="004A2A78"/>
    <w:rsid w:val="004A38C1"/>
    <w:rsid w:val="004B273C"/>
    <w:rsid w:val="004C1D1D"/>
    <w:rsid w:val="004C26CD"/>
    <w:rsid w:val="004C52CD"/>
    <w:rsid w:val="004D00FF"/>
    <w:rsid w:val="004D3C1E"/>
    <w:rsid w:val="004E2722"/>
    <w:rsid w:val="004E651D"/>
    <w:rsid w:val="004F0C88"/>
    <w:rsid w:val="004F4E84"/>
    <w:rsid w:val="004F56A6"/>
    <w:rsid w:val="004F7D9A"/>
    <w:rsid w:val="005028ED"/>
    <w:rsid w:val="00503339"/>
    <w:rsid w:val="00503E4C"/>
    <w:rsid w:val="00510E2D"/>
    <w:rsid w:val="00514EE5"/>
    <w:rsid w:val="0052502B"/>
    <w:rsid w:val="00533064"/>
    <w:rsid w:val="0053454E"/>
    <w:rsid w:val="00534EA2"/>
    <w:rsid w:val="00541391"/>
    <w:rsid w:val="0054275A"/>
    <w:rsid w:val="0054438F"/>
    <w:rsid w:val="00546A4B"/>
    <w:rsid w:val="0055224E"/>
    <w:rsid w:val="00566E99"/>
    <w:rsid w:val="00576777"/>
    <w:rsid w:val="00577606"/>
    <w:rsid w:val="005828DB"/>
    <w:rsid w:val="0058625E"/>
    <w:rsid w:val="00590D55"/>
    <w:rsid w:val="005958A0"/>
    <w:rsid w:val="005A1742"/>
    <w:rsid w:val="005A538C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159"/>
    <w:rsid w:val="0061131E"/>
    <w:rsid w:val="0061141E"/>
    <w:rsid w:val="0061626D"/>
    <w:rsid w:val="00630F7B"/>
    <w:rsid w:val="00631B5E"/>
    <w:rsid w:val="00634D14"/>
    <w:rsid w:val="00634DA4"/>
    <w:rsid w:val="00634F07"/>
    <w:rsid w:val="00635F4D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66CFD"/>
    <w:rsid w:val="00672919"/>
    <w:rsid w:val="0068330D"/>
    <w:rsid w:val="00684621"/>
    <w:rsid w:val="0068606D"/>
    <w:rsid w:val="0068626E"/>
    <w:rsid w:val="00686649"/>
    <w:rsid w:val="00696C21"/>
    <w:rsid w:val="006A03FD"/>
    <w:rsid w:val="006A1971"/>
    <w:rsid w:val="006A4078"/>
    <w:rsid w:val="006B1918"/>
    <w:rsid w:val="006C68F5"/>
    <w:rsid w:val="006E2D60"/>
    <w:rsid w:val="006E5E5F"/>
    <w:rsid w:val="006F4EBF"/>
    <w:rsid w:val="006F50CF"/>
    <w:rsid w:val="00700816"/>
    <w:rsid w:val="00700F45"/>
    <w:rsid w:val="0070415C"/>
    <w:rsid w:val="00704752"/>
    <w:rsid w:val="00711409"/>
    <w:rsid w:val="00713E4D"/>
    <w:rsid w:val="00716B05"/>
    <w:rsid w:val="0072653D"/>
    <w:rsid w:val="00730203"/>
    <w:rsid w:val="00732BE2"/>
    <w:rsid w:val="00735E50"/>
    <w:rsid w:val="00736CED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95BAC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E7658"/>
    <w:rsid w:val="007F1F46"/>
    <w:rsid w:val="007F4B78"/>
    <w:rsid w:val="008007F7"/>
    <w:rsid w:val="00802D13"/>
    <w:rsid w:val="00803821"/>
    <w:rsid w:val="00810334"/>
    <w:rsid w:val="00814309"/>
    <w:rsid w:val="0083113F"/>
    <w:rsid w:val="00831232"/>
    <w:rsid w:val="00834D02"/>
    <w:rsid w:val="0083539C"/>
    <w:rsid w:val="0083612F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A03CF"/>
    <w:rsid w:val="008A09A9"/>
    <w:rsid w:val="008B0B4E"/>
    <w:rsid w:val="008B286B"/>
    <w:rsid w:val="008B4035"/>
    <w:rsid w:val="008C1CCC"/>
    <w:rsid w:val="008C2DDA"/>
    <w:rsid w:val="008C460E"/>
    <w:rsid w:val="008D440F"/>
    <w:rsid w:val="008D77C9"/>
    <w:rsid w:val="008E1A87"/>
    <w:rsid w:val="008F1E09"/>
    <w:rsid w:val="008F422F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60BA8"/>
    <w:rsid w:val="00970920"/>
    <w:rsid w:val="00974EEE"/>
    <w:rsid w:val="0097578F"/>
    <w:rsid w:val="00977D3A"/>
    <w:rsid w:val="0098295E"/>
    <w:rsid w:val="0098775C"/>
    <w:rsid w:val="00991041"/>
    <w:rsid w:val="009A01A8"/>
    <w:rsid w:val="009A40FF"/>
    <w:rsid w:val="009A7A28"/>
    <w:rsid w:val="009B0C7F"/>
    <w:rsid w:val="009B30EF"/>
    <w:rsid w:val="009B3389"/>
    <w:rsid w:val="009B3652"/>
    <w:rsid w:val="009B704E"/>
    <w:rsid w:val="009B7C67"/>
    <w:rsid w:val="009C2459"/>
    <w:rsid w:val="009C2651"/>
    <w:rsid w:val="009D3766"/>
    <w:rsid w:val="009D43F0"/>
    <w:rsid w:val="009E369D"/>
    <w:rsid w:val="009E6F48"/>
    <w:rsid w:val="00A01F9D"/>
    <w:rsid w:val="00A05EDD"/>
    <w:rsid w:val="00A10B19"/>
    <w:rsid w:val="00A11F06"/>
    <w:rsid w:val="00A12B53"/>
    <w:rsid w:val="00A1439A"/>
    <w:rsid w:val="00A157FA"/>
    <w:rsid w:val="00A25347"/>
    <w:rsid w:val="00A25B7F"/>
    <w:rsid w:val="00A35F5F"/>
    <w:rsid w:val="00A36DFB"/>
    <w:rsid w:val="00A431E1"/>
    <w:rsid w:val="00A46078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B6845"/>
    <w:rsid w:val="00AC1C05"/>
    <w:rsid w:val="00AC6D5B"/>
    <w:rsid w:val="00AD3C32"/>
    <w:rsid w:val="00AE0BA9"/>
    <w:rsid w:val="00AE1752"/>
    <w:rsid w:val="00AF6EE2"/>
    <w:rsid w:val="00B0274C"/>
    <w:rsid w:val="00B02961"/>
    <w:rsid w:val="00B1090A"/>
    <w:rsid w:val="00B177A0"/>
    <w:rsid w:val="00B25316"/>
    <w:rsid w:val="00B338DA"/>
    <w:rsid w:val="00B4122C"/>
    <w:rsid w:val="00B447E7"/>
    <w:rsid w:val="00B45DA8"/>
    <w:rsid w:val="00B46A70"/>
    <w:rsid w:val="00B4785A"/>
    <w:rsid w:val="00B52DA4"/>
    <w:rsid w:val="00B553C7"/>
    <w:rsid w:val="00B66CD7"/>
    <w:rsid w:val="00B747DD"/>
    <w:rsid w:val="00B75EF2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40A59"/>
    <w:rsid w:val="00C4385C"/>
    <w:rsid w:val="00C459AB"/>
    <w:rsid w:val="00C47DF9"/>
    <w:rsid w:val="00C56921"/>
    <w:rsid w:val="00C56DBF"/>
    <w:rsid w:val="00C74CAB"/>
    <w:rsid w:val="00C768A1"/>
    <w:rsid w:val="00C76DF2"/>
    <w:rsid w:val="00C77C0B"/>
    <w:rsid w:val="00C80177"/>
    <w:rsid w:val="00C81D57"/>
    <w:rsid w:val="00C8276B"/>
    <w:rsid w:val="00C84348"/>
    <w:rsid w:val="00C84F29"/>
    <w:rsid w:val="00C85262"/>
    <w:rsid w:val="00C87D07"/>
    <w:rsid w:val="00C94830"/>
    <w:rsid w:val="00C94D71"/>
    <w:rsid w:val="00C95A07"/>
    <w:rsid w:val="00C9698B"/>
    <w:rsid w:val="00CB17D0"/>
    <w:rsid w:val="00CC18CF"/>
    <w:rsid w:val="00CC514F"/>
    <w:rsid w:val="00CD1B6F"/>
    <w:rsid w:val="00CF39F6"/>
    <w:rsid w:val="00D0772B"/>
    <w:rsid w:val="00D159ED"/>
    <w:rsid w:val="00D2155E"/>
    <w:rsid w:val="00D249A4"/>
    <w:rsid w:val="00D265AD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36EC"/>
    <w:rsid w:val="00D87273"/>
    <w:rsid w:val="00D91691"/>
    <w:rsid w:val="00D96DBF"/>
    <w:rsid w:val="00DA177E"/>
    <w:rsid w:val="00DA1DFF"/>
    <w:rsid w:val="00DA36D0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03E"/>
    <w:rsid w:val="00E543AC"/>
    <w:rsid w:val="00E57005"/>
    <w:rsid w:val="00E61B91"/>
    <w:rsid w:val="00E6417C"/>
    <w:rsid w:val="00E650E1"/>
    <w:rsid w:val="00E70432"/>
    <w:rsid w:val="00E70CB2"/>
    <w:rsid w:val="00E73390"/>
    <w:rsid w:val="00E8460B"/>
    <w:rsid w:val="00E95C82"/>
    <w:rsid w:val="00EA1D25"/>
    <w:rsid w:val="00EA4021"/>
    <w:rsid w:val="00EB1C7D"/>
    <w:rsid w:val="00EB5DD1"/>
    <w:rsid w:val="00ED3929"/>
    <w:rsid w:val="00ED41E4"/>
    <w:rsid w:val="00ED6644"/>
    <w:rsid w:val="00EE0656"/>
    <w:rsid w:val="00EE36C5"/>
    <w:rsid w:val="00EE3FB8"/>
    <w:rsid w:val="00EE744C"/>
    <w:rsid w:val="00EF1163"/>
    <w:rsid w:val="00EF1A98"/>
    <w:rsid w:val="00F10A15"/>
    <w:rsid w:val="00F15138"/>
    <w:rsid w:val="00F21080"/>
    <w:rsid w:val="00F25E4B"/>
    <w:rsid w:val="00F261B4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7540D"/>
    <w:rsid w:val="00F83DAC"/>
    <w:rsid w:val="00F8535F"/>
    <w:rsid w:val="00F85CC7"/>
    <w:rsid w:val="00F941EB"/>
    <w:rsid w:val="00FA1625"/>
    <w:rsid w:val="00FA5BD7"/>
    <w:rsid w:val="00FB2AB3"/>
    <w:rsid w:val="00FB319C"/>
    <w:rsid w:val="00FB360B"/>
    <w:rsid w:val="00FB5591"/>
    <w:rsid w:val="00FB732C"/>
    <w:rsid w:val="00FD0314"/>
    <w:rsid w:val="00FD26C7"/>
    <w:rsid w:val="00FD2998"/>
    <w:rsid w:val="00FE2FA1"/>
    <w:rsid w:val="00FE3698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3F3C65B"/>
  <w15:docId w15:val="{733D0D9A-323D-4DAF-80D1-E814943A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BAC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C2DDA"/>
    <w:rPr>
      <w:sz w:val="16"/>
      <w:szCs w:val="16"/>
    </w:rPr>
  </w:style>
  <w:style w:type="paragraph" w:styleId="Revision">
    <w:name w:val="Revision"/>
    <w:hidden/>
    <w:uiPriority w:val="99"/>
    <w:semiHidden/>
    <w:rsid w:val="00716B05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1941</Words>
  <Characters>11065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12981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Coralia Sulea</cp:lastModifiedBy>
  <cp:revision>13</cp:revision>
  <cp:lastPrinted>2017-11-08T12:05:00Z</cp:lastPrinted>
  <dcterms:created xsi:type="dcterms:W3CDTF">2024-01-31T07:25:00Z</dcterms:created>
  <dcterms:modified xsi:type="dcterms:W3CDTF">2026-02-06T13:57:00Z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3c505c88e2511ab969a2825f9ef998bb8f958ddc8fb2dc5e9199d7ea42ade066</vt:lpwstr>
  </property>
</Properties>
</file>